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4F869" w14:textId="1388DC26" w:rsidR="00FD028A" w:rsidRDefault="00684FF5" w:rsidP="004B6DD8">
      <w:pPr>
        <w:spacing w:after="0" w:line="240" w:lineRule="auto"/>
        <w:rPr>
          <w:rFonts w:eastAsia="Times New Roman" w:cs="Times New Roman"/>
          <w:b/>
          <w:sz w:val="20"/>
          <w:szCs w:val="20"/>
        </w:rPr>
      </w:pPr>
      <w:r>
        <w:rPr>
          <w:rFonts w:eastAsia="Times New Roman" w:cs="Times New Roman"/>
          <w:b/>
          <w:sz w:val="20"/>
          <w:szCs w:val="20"/>
        </w:rPr>
        <w:t xml:space="preserve">Časť A: </w:t>
      </w:r>
      <w:r w:rsidRPr="004B6DD8">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4B6DD8">
        <w:rPr>
          <w:rFonts w:eastAsia="Times New Roman" w:cs="Times New Roman"/>
          <w:b/>
          <w:sz w:val="20"/>
          <w:szCs w:val="20"/>
        </w:rPr>
        <w:t xml:space="preserve"> hár</w:t>
      </w:r>
      <w:r>
        <w:rPr>
          <w:rFonts w:eastAsia="Times New Roman" w:cs="Times New Roman"/>
          <w:b/>
          <w:sz w:val="20"/>
          <w:szCs w:val="20"/>
        </w:rPr>
        <w:t xml:space="preserve">ok </w:t>
      </w:r>
    </w:p>
    <w:p w14:paraId="643DA2CC" w14:textId="77777777" w:rsidR="00A33F94" w:rsidRPr="00FD028A" w:rsidRDefault="00A33F94" w:rsidP="00FD028A">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0764F86B" w14:textId="77777777" w:rsidTr="00576E70">
        <w:trPr>
          <w:trHeight w:val="2000"/>
          <w:jc w:val="center"/>
        </w:trPr>
        <w:tc>
          <w:tcPr>
            <w:tcW w:w="9747" w:type="dxa"/>
            <w:gridSpan w:val="6"/>
            <w:shd w:val="clear" w:color="auto" w:fill="5F497A" w:themeFill="accent4" w:themeFillShade="BF"/>
            <w:vAlign w:val="center"/>
          </w:tcPr>
          <w:p w14:paraId="0764F86A"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0764F86E" w14:textId="77777777" w:rsidTr="00DD5CA5">
        <w:trPr>
          <w:trHeight w:val="330"/>
          <w:jc w:val="center"/>
        </w:trPr>
        <w:tc>
          <w:tcPr>
            <w:tcW w:w="2688" w:type="dxa"/>
            <w:gridSpan w:val="2"/>
          </w:tcPr>
          <w:p w14:paraId="0764F86C"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0764F86D" w14:textId="77777777" w:rsidR="007736B4" w:rsidRPr="00B50FF9" w:rsidRDefault="00375C44" w:rsidP="007736B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0764F871" w14:textId="77777777" w:rsidTr="00DD5CA5">
        <w:trPr>
          <w:trHeight w:val="291"/>
          <w:jc w:val="center"/>
        </w:trPr>
        <w:tc>
          <w:tcPr>
            <w:tcW w:w="2688" w:type="dxa"/>
            <w:gridSpan w:val="2"/>
          </w:tcPr>
          <w:p w14:paraId="0764F86F"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0764F870" w14:textId="3E90D2DD" w:rsidR="00716BD5" w:rsidRPr="00B50FF9" w:rsidRDefault="009C3F80" w:rsidP="00375C44">
            <w:pPr>
              <w:spacing w:before="40" w:after="40"/>
              <w:rPr>
                <w:rFonts w:ascii="Arial" w:hAnsi="Arial" w:cs="Arial"/>
                <w:sz w:val="19"/>
                <w:szCs w:val="19"/>
              </w:rPr>
            </w:pPr>
            <w:r>
              <w:rPr>
                <w:rFonts w:ascii="Arial" w:hAnsi="Arial" w:cs="Arial"/>
                <w:sz w:val="19"/>
                <w:szCs w:val="19"/>
              </w:rPr>
              <w:t xml:space="preserve">PO č. 1 </w:t>
            </w:r>
            <w:r w:rsidR="00375C44" w:rsidRPr="00B50FF9">
              <w:rPr>
                <w:rFonts w:ascii="Arial" w:hAnsi="Arial" w:cs="Arial"/>
                <w:sz w:val="19"/>
                <w:szCs w:val="19"/>
              </w:rPr>
              <w:t>Posilnené inštitucionálne kapacity a efektívna verejná správa</w:t>
            </w:r>
            <w:r w:rsidR="006A26CA">
              <w:rPr>
                <w:rFonts w:ascii="Arial" w:hAnsi="Arial" w:cs="Arial"/>
                <w:sz w:val="19"/>
                <w:szCs w:val="19"/>
              </w:rPr>
              <w:t xml:space="preserve"> (NP)</w:t>
            </w:r>
          </w:p>
        </w:tc>
      </w:tr>
      <w:tr w:rsidR="007736B4" w:rsidRPr="00B50FF9" w14:paraId="0764F874" w14:textId="77777777" w:rsidTr="00DD5CA5">
        <w:trPr>
          <w:trHeight w:val="255"/>
          <w:jc w:val="center"/>
        </w:trPr>
        <w:tc>
          <w:tcPr>
            <w:tcW w:w="2688" w:type="dxa"/>
            <w:gridSpan w:val="2"/>
          </w:tcPr>
          <w:p w14:paraId="0764F872"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0764F873" w14:textId="77777777" w:rsidR="007736B4" w:rsidRPr="00B50FF9" w:rsidRDefault="007736B4" w:rsidP="007736B4">
            <w:pPr>
              <w:tabs>
                <w:tab w:val="left" w:pos="1695"/>
              </w:tabs>
              <w:rPr>
                <w:rFonts w:ascii="Arial" w:hAnsi="Arial" w:cs="Arial"/>
                <w:sz w:val="19"/>
                <w:szCs w:val="19"/>
              </w:rPr>
            </w:pPr>
          </w:p>
        </w:tc>
      </w:tr>
      <w:tr w:rsidR="007736B4" w:rsidRPr="00B50FF9" w14:paraId="0764F877" w14:textId="77777777" w:rsidTr="00DD5CA5">
        <w:trPr>
          <w:trHeight w:val="330"/>
          <w:jc w:val="center"/>
        </w:trPr>
        <w:tc>
          <w:tcPr>
            <w:tcW w:w="2688" w:type="dxa"/>
            <w:gridSpan w:val="2"/>
          </w:tcPr>
          <w:p w14:paraId="0764F875" w14:textId="77777777" w:rsidR="007736B4" w:rsidRPr="00B50FF9" w:rsidRDefault="007736B4" w:rsidP="00375C44">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0764F876" w14:textId="77777777" w:rsidR="007736B4" w:rsidRPr="00B50FF9" w:rsidRDefault="007736B4" w:rsidP="007736B4">
            <w:pPr>
              <w:tabs>
                <w:tab w:val="left" w:pos="1695"/>
              </w:tabs>
              <w:rPr>
                <w:rFonts w:ascii="Arial" w:hAnsi="Arial" w:cs="Arial"/>
                <w:sz w:val="19"/>
                <w:szCs w:val="19"/>
              </w:rPr>
            </w:pPr>
          </w:p>
        </w:tc>
      </w:tr>
      <w:tr w:rsidR="007736B4" w:rsidRPr="00B50FF9" w14:paraId="0764F87A" w14:textId="77777777" w:rsidTr="00DD5CA5">
        <w:trPr>
          <w:trHeight w:val="288"/>
          <w:jc w:val="center"/>
        </w:trPr>
        <w:tc>
          <w:tcPr>
            <w:tcW w:w="2688" w:type="dxa"/>
            <w:gridSpan w:val="2"/>
          </w:tcPr>
          <w:p w14:paraId="0764F878"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0764F879" w14:textId="77777777" w:rsidR="007736B4" w:rsidRPr="00B50FF9" w:rsidRDefault="007736B4" w:rsidP="007736B4">
            <w:pPr>
              <w:tabs>
                <w:tab w:val="left" w:pos="1695"/>
              </w:tabs>
              <w:rPr>
                <w:rFonts w:ascii="Arial" w:hAnsi="Arial" w:cs="Arial"/>
                <w:sz w:val="19"/>
                <w:szCs w:val="19"/>
              </w:rPr>
            </w:pPr>
          </w:p>
        </w:tc>
      </w:tr>
      <w:tr w:rsidR="007736B4" w:rsidRPr="00B50FF9" w14:paraId="0764F87D" w14:textId="77777777" w:rsidTr="00DD5CA5">
        <w:trPr>
          <w:trHeight w:val="285"/>
          <w:jc w:val="center"/>
        </w:trPr>
        <w:tc>
          <w:tcPr>
            <w:tcW w:w="2688" w:type="dxa"/>
            <w:gridSpan w:val="2"/>
          </w:tcPr>
          <w:p w14:paraId="0764F87B"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0764F87C" w14:textId="77777777" w:rsidR="007736B4" w:rsidRPr="00B50FF9" w:rsidRDefault="007736B4" w:rsidP="007736B4">
            <w:pPr>
              <w:tabs>
                <w:tab w:val="left" w:pos="1695"/>
              </w:tabs>
              <w:rPr>
                <w:rFonts w:ascii="Arial" w:hAnsi="Arial" w:cs="Arial"/>
                <w:sz w:val="19"/>
                <w:szCs w:val="19"/>
              </w:rPr>
            </w:pPr>
          </w:p>
        </w:tc>
      </w:tr>
      <w:tr w:rsidR="007736B4" w:rsidRPr="00B50FF9" w14:paraId="0764F880" w14:textId="77777777" w:rsidTr="00DD5CA5">
        <w:trPr>
          <w:trHeight w:val="252"/>
          <w:jc w:val="center"/>
        </w:trPr>
        <w:tc>
          <w:tcPr>
            <w:tcW w:w="2688" w:type="dxa"/>
            <w:gridSpan w:val="2"/>
          </w:tcPr>
          <w:p w14:paraId="0764F87E" w14:textId="77777777" w:rsidR="007736B4" w:rsidRPr="00B50FF9" w:rsidRDefault="007736B4" w:rsidP="00AD14B0">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0764F87F" w14:textId="77777777" w:rsidR="007736B4" w:rsidRPr="00B50FF9" w:rsidRDefault="007736B4" w:rsidP="007736B4">
            <w:pPr>
              <w:tabs>
                <w:tab w:val="left" w:pos="1701"/>
              </w:tabs>
              <w:rPr>
                <w:rFonts w:ascii="Arial" w:hAnsi="Arial" w:cs="Arial"/>
                <w:sz w:val="19"/>
                <w:szCs w:val="19"/>
              </w:rPr>
            </w:pPr>
          </w:p>
        </w:tc>
      </w:tr>
      <w:tr w:rsidR="00E55862" w:rsidRPr="00B50FF9" w14:paraId="0764F886" w14:textId="77777777" w:rsidTr="00B50FF9">
        <w:trPr>
          <w:jc w:val="center"/>
        </w:trPr>
        <w:tc>
          <w:tcPr>
            <w:tcW w:w="700" w:type="dxa"/>
            <w:shd w:val="clear" w:color="auto" w:fill="B2A1C7" w:themeFill="accent4" w:themeFillTint="99"/>
          </w:tcPr>
          <w:p w14:paraId="0764F881"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0764F882"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0764F883"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0764F884"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0764F885"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0764F88C" w14:textId="77777777" w:rsidTr="00FF2A85">
        <w:trPr>
          <w:trHeight w:val="1247"/>
          <w:jc w:val="center"/>
        </w:trPr>
        <w:tc>
          <w:tcPr>
            <w:tcW w:w="700" w:type="dxa"/>
            <w:shd w:val="clear" w:color="auto" w:fill="auto"/>
          </w:tcPr>
          <w:p w14:paraId="0764F887"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1.</w:t>
            </w:r>
            <w:r w:rsidR="00DD5CA5" w:rsidRPr="00B50FF9">
              <w:rPr>
                <w:rFonts w:ascii="Arial" w:hAnsi="Arial" w:cs="Arial"/>
                <w:sz w:val="19"/>
                <w:szCs w:val="19"/>
              </w:rPr>
              <w:t>1</w:t>
            </w:r>
          </w:p>
        </w:tc>
        <w:tc>
          <w:tcPr>
            <w:tcW w:w="1988" w:type="dxa"/>
            <w:tcBorders>
              <w:bottom w:val="single" w:sz="4" w:space="0" w:color="auto"/>
            </w:tcBorders>
            <w:shd w:val="clear" w:color="auto" w:fill="auto"/>
          </w:tcPr>
          <w:p w14:paraId="0764F888" w14:textId="77777777" w:rsidR="006647CF" w:rsidRPr="00B50FF9" w:rsidRDefault="00B50FF9" w:rsidP="00B50FF9">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0764F889" w14:textId="4C0358AA" w:rsidR="006647CF" w:rsidRPr="00B50FF9" w:rsidRDefault="00DD5CA5" w:rsidP="00B50FF9">
            <w:pPr>
              <w:rPr>
                <w:rFonts w:ascii="Arial" w:hAnsi="Arial" w:cs="Arial"/>
                <w:sz w:val="19"/>
                <w:szCs w:val="19"/>
              </w:rPr>
            </w:pPr>
            <w:r w:rsidRPr="00B50FF9">
              <w:rPr>
                <w:rFonts w:ascii="Arial" w:hAnsi="Arial" w:cs="Arial"/>
                <w:sz w:val="19"/>
                <w:szCs w:val="19"/>
              </w:rPr>
              <w:t>Príspevok navrhovaného projektu k cieľom a výsledkom OP a</w:t>
            </w:r>
            <w:r w:rsidR="00AE6C22">
              <w:rPr>
                <w:rFonts w:ascii="Arial" w:hAnsi="Arial" w:cs="Arial"/>
                <w:sz w:val="19"/>
                <w:szCs w:val="19"/>
              </w:rPr>
              <w:t> </w:t>
            </w:r>
            <w:r w:rsidRPr="00B50FF9">
              <w:rPr>
                <w:rFonts w:ascii="Arial" w:hAnsi="Arial" w:cs="Arial"/>
                <w:sz w:val="19"/>
                <w:szCs w:val="19"/>
              </w:rPr>
              <w:t>PO</w:t>
            </w:r>
            <w:r w:rsidR="00AE6C22">
              <w:rPr>
                <w:rFonts w:ascii="Arial" w:hAnsi="Arial" w:cs="Arial"/>
                <w:sz w:val="19"/>
                <w:szCs w:val="19"/>
              </w:rPr>
              <w:t xml:space="preserve"> 1</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0764F88A" w14:textId="0BF2150C"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8B" w14:textId="77777777" w:rsidR="006647CF" w:rsidRPr="00B50FF9" w:rsidRDefault="006647CF" w:rsidP="00F06A27">
            <w:pPr>
              <w:jc w:val="center"/>
              <w:rPr>
                <w:rFonts w:ascii="Arial" w:hAnsi="Arial" w:cs="Arial"/>
                <w:b/>
                <w:sz w:val="19"/>
                <w:szCs w:val="19"/>
              </w:rPr>
            </w:pPr>
          </w:p>
        </w:tc>
      </w:tr>
      <w:tr w:rsidR="00F1031A" w:rsidRPr="00B50FF9" w14:paraId="1BFCC8F7" w14:textId="77777777" w:rsidTr="00FF2A85">
        <w:trPr>
          <w:trHeight w:val="1247"/>
          <w:jc w:val="center"/>
        </w:trPr>
        <w:tc>
          <w:tcPr>
            <w:tcW w:w="700" w:type="dxa"/>
            <w:shd w:val="clear" w:color="auto" w:fill="auto"/>
          </w:tcPr>
          <w:p w14:paraId="7C511C1F" w14:textId="1B1A63F8" w:rsidR="00F1031A" w:rsidRPr="00DC5DC8" w:rsidRDefault="00F1031A" w:rsidP="00FF2A85">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4EB0D18A" w14:textId="18548EC6" w:rsidR="00F1031A" w:rsidRPr="00DC5DC8" w:rsidRDefault="00F1031A" w:rsidP="00FF2A85">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7EF60C68" w14:textId="77777777" w:rsidR="00F1031A" w:rsidRPr="00DC5DC8" w:rsidRDefault="00F1031A" w:rsidP="00F422CC">
            <w:pPr>
              <w:rPr>
                <w:rFonts w:ascii="Arial" w:hAnsi="Arial" w:cs="Arial"/>
                <w:sz w:val="19"/>
                <w:szCs w:val="19"/>
              </w:rPr>
            </w:pPr>
          </w:p>
          <w:p w14:paraId="4046E0C0" w14:textId="77777777" w:rsidR="00F1031A" w:rsidRPr="00DC5DC8" w:rsidRDefault="00F1031A" w:rsidP="00F422CC">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706373C5" w14:textId="77777777" w:rsidR="00F1031A" w:rsidRPr="00DC5DC8" w:rsidRDefault="00F1031A" w:rsidP="00FF2A85">
            <w:pPr>
              <w:rPr>
                <w:rFonts w:ascii="Arial" w:hAnsi="Arial" w:cs="Arial"/>
                <w:sz w:val="19"/>
                <w:szCs w:val="19"/>
              </w:rPr>
            </w:pPr>
          </w:p>
        </w:tc>
        <w:sdt>
          <w:sdtPr>
            <w:rPr>
              <w:rFonts w:ascii="Arial" w:hAnsi="Arial" w:cs="Arial"/>
              <w:sz w:val="19"/>
              <w:szCs w:val="19"/>
            </w:rPr>
            <w:id w:val="906582763"/>
            <w:placeholder>
              <w:docPart w:val="9A796CF7C7744F5A8565D2956FDEE40A"/>
            </w:placeholder>
            <w:showingPlcHdr/>
            <w:comboBox>
              <w:listItem w:displayText="nie (0)" w:value="nie (0)"/>
              <w:listItem w:displayText="áno (1)" w:value="áno (1)"/>
            </w:comboBox>
          </w:sdtPr>
          <w:sdtEndPr/>
          <w:sdtContent>
            <w:tc>
              <w:tcPr>
                <w:tcW w:w="1446" w:type="dxa"/>
                <w:shd w:val="clear" w:color="auto" w:fill="auto"/>
              </w:tcPr>
              <w:p w14:paraId="325D4833" w14:textId="6490E8D9" w:rsidR="00F1031A" w:rsidRDefault="00F1031A" w:rsidP="00FF2A85">
                <w:pPr>
                  <w:jc w:val="center"/>
                  <w:rPr>
                    <w:rFonts w:ascii="Arial" w:hAnsi="Arial" w:cs="Arial"/>
                    <w:sz w:val="19"/>
                    <w:szCs w:val="19"/>
                  </w:rPr>
                </w:pPr>
                <w:r w:rsidRPr="00DC5DC8">
                  <w:rPr>
                    <w:rFonts w:ascii="Arial" w:hAnsi="Arial" w:cs="Arial"/>
                    <w:sz w:val="19"/>
                    <w:szCs w:val="19"/>
                  </w:rPr>
                  <w:t>Vyberte položku.</w:t>
                </w:r>
              </w:p>
            </w:tc>
          </w:sdtContent>
        </w:sdt>
        <w:tc>
          <w:tcPr>
            <w:tcW w:w="3698" w:type="dxa"/>
            <w:shd w:val="clear" w:color="auto" w:fill="auto"/>
          </w:tcPr>
          <w:p w14:paraId="3FA79B47" w14:textId="0CE728F1" w:rsidR="00F1031A" w:rsidRPr="00B50FF9" w:rsidRDefault="00F1031A" w:rsidP="00FF2A85">
            <w:pPr>
              <w:jc w:val="center"/>
              <w:rPr>
                <w:rFonts w:ascii="Arial" w:hAnsi="Arial" w:cs="Arial"/>
                <w:b/>
                <w:sz w:val="19"/>
                <w:szCs w:val="19"/>
              </w:rPr>
            </w:pPr>
          </w:p>
        </w:tc>
      </w:tr>
      <w:tr w:rsidR="00F1031A" w:rsidRPr="00B50FF9" w14:paraId="0764F893" w14:textId="77777777" w:rsidTr="00B52B88">
        <w:trPr>
          <w:trHeight w:val="1247"/>
          <w:jc w:val="center"/>
        </w:trPr>
        <w:tc>
          <w:tcPr>
            <w:tcW w:w="700" w:type="dxa"/>
            <w:shd w:val="clear" w:color="auto" w:fill="auto"/>
          </w:tcPr>
          <w:p w14:paraId="0764F88D" w14:textId="3F9F5F03" w:rsidR="00F1031A" w:rsidRPr="00B50FF9" w:rsidRDefault="00F1031A" w:rsidP="00FF2A85">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0764F88E" w14:textId="77777777" w:rsidR="00F1031A" w:rsidRPr="00B50FF9" w:rsidRDefault="00F1031A" w:rsidP="00FF2A85">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0764F88F" w14:textId="77777777" w:rsidR="00F1031A" w:rsidRPr="00B50FF9" w:rsidRDefault="00F1031A" w:rsidP="00FF2A85">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0764F890" w14:textId="38765FEE"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920588139"/>
            <w:placeholder>
              <w:docPart w:val="AFF2C3C5CB68496685E03E24F7EE5867"/>
            </w:placeholder>
            <w:showingPlcHdr/>
            <w:comboBox>
              <w:listItem w:displayText="nie (0)" w:value="nie (0)"/>
              <w:listItem w:displayText="áno (1)" w:value="áno (1)"/>
            </w:comboBox>
          </w:sdtPr>
          <w:sdtEndPr/>
          <w:sdtContent>
            <w:tc>
              <w:tcPr>
                <w:tcW w:w="1446" w:type="dxa"/>
                <w:shd w:val="clear" w:color="auto" w:fill="auto"/>
              </w:tcPr>
              <w:p w14:paraId="0764F891" w14:textId="7C6BA1D3"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2" w14:textId="77777777" w:rsidR="00F1031A" w:rsidRPr="00B50FF9" w:rsidRDefault="00F1031A" w:rsidP="00FF2A85">
            <w:pPr>
              <w:jc w:val="center"/>
              <w:rPr>
                <w:rFonts w:ascii="Arial" w:hAnsi="Arial" w:cs="Arial"/>
                <w:b/>
                <w:sz w:val="19"/>
                <w:szCs w:val="19"/>
              </w:rPr>
            </w:pPr>
          </w:p>
        </w:tc>
      </w:tr>
      <w:tr w:rsidR="00F1031A" w:rsidRPr="00B50FF9" w14:paraId="0764F899" w14:textId="77777777" w:rsidTr="00B50FF9">
        <w:trPr>
          <w:trHeight w:val="1247"/>
          <w:jc w:val="center"/>
        </w:trPr>
        <w:tc>
          <w:tcPr>
            <w:tcW w:w="700" w:type="dxa"/>
            <w:shd w:val="clear" w:color="auto" w:fill="auto"/>
          </w:tcPr>
          <w:p w14:paraId="0764F894" w14:textId="0FF05511" w:rsidR="00F1031A" w:rsidRPr="00B50FF9" w:rsidRDefault="00F1031A" w:rsidP="00FF2A85">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0764F895" w14:textId="77777777" w:rsidR="00F1031A" w:rsidRPr="00B50FF9" w:rsidRDefault="00F1031A" w:rsidP="00FF2A85">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0764F896" w14:textId="72805B3C"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120520120"/>
            <w:placeholder>
              <w:docPart w:val="5A6F1E396F594C5F93660FE990D003F3"/>
            </w:placeholder>
            <w:showingPlcHdr/>
            <w:comboBox>
              <w:listItem w:displayText="nie (0)" w:value="nie (0)"/>
              <w:listItem w:displayText="áno (1)" w:value="áno (1)"/>
            </w:comboBox>
          </w:sdtPr>
          <w:sdtEndPr/>
          <w:sdtContent>
            <w:tc>
              <w:tcPr>
                <w:tcW w:w="1446" w:type="dxa"/>
                <w:shd w:val="clear" w:color="auto" w:fill="auto"/>
              </w:tcPr>
              <w:p w14:paraId="0764F897" w14:textId="42ACC3DE"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8" w14:textId="77777777" w:rsidR="00F1031A" w:rsidRPr="00B50FF9" w:rsidRDefault="00F1031A" w:rsidP="00FF2A85">
            <w:pPr>
              <w:jc w:val="center"/>
              <w:rPr>
                <w:rFonts w:ascii="Arial" w:hAnsi="Arial" w:cs="Arial"/>
                <w:b/>
                <w:sz w:val="19"/>
                <w:szCs w:val="19"/>
              </w:rPr>
            </w:pPr>
          </w:p>
        </w:tc>
      </w:tr>
      <w:tr w:rsidR="00F1031A" w:rsidRPr="00B50FF9" w14:paraId="0764F89F" w14:textId="77777777" w:rsidTr="00B50FF9">
        <w:trPr>
          <w:trHeight w:val="1247"/>
          <w:jc w:val="center"/>
        </w:trPr>
        <w:tc>
          <w:tcPr>
            <w:tcW w:w="700" w:type="dxa"/>
            <w:shd w:val="clear" w:color="auto" w:fill="auto"/>
          </w:tcPr>
          <w:p w14:paraId="0764F89A"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0764F89B" w14:textId="77777777" w:rsidR="00F1031A" w:rsidRPr="00B50FF9" w:rsidRDefault="00F1031A" w:rsidP="00FF2A85">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0764F89C"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1429739344"/>
            <w:placeholder>
              <w:docPart w:val="9329DE99E5934B5AA79AAD3AB7B9A647"/>
            </w:placeholder>
            <w:showingPlcHdr/>
            <w:comboBox>
              <w:listItem w:displayText="nie (0)" w:value="nie (0)"/>
              <w:listItem w:displayText="áno (1)" w:value="áno (1)"/>
            </w:comboBox>
          </w:sdtPr>
          <w:sdtEndPr/>
          <w:sdtContent>
            <w:tc>
              <w:tcPr>
                <w:tcW w:w="1446" w:type="dxa"/>
                <w:shd w:val="clear" w:color="auto" w:fill="auto"/>
              </w:tcPr>
              <w:p w14:paraId="0764F89D" w14:textId="6404BA5C"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E" w14:textId="77777777" w:rsidR="00F1031A" w:rsidRPr="00B50FF9" w:rsidRDefault="00F1031A" w:rsidP="00FF2A85">
            <w:pPr>
              <w:jc w:val="center"/>
              <w:rPr>
                <w:rFonts w:ascii="Arial" w:hAnsi="Arial" w:cs="Arial"/>
                <w:b/>
                <w:sz w:val="19"/>
                <w:szCs w:val="19"/>
              </w:rPr>
            </w:pPr>
          </w:p>
        </w:tc>
      </w:tr>
      <w:tr w:rsidR="00F1031A" w:rsidRPr="00B50FF9" w14:paraId="0764F8A5" w14:textId="77777777" w:rsidTr="00B50FF9">
        <w:trPr>
          <w:trHeight w:val="1247"/>
          <w:jc w:val="center"/>
        </w:trPr>
        <w:tc>
          <w:tcPr>
            <w:tcW w:w="700" w:type="dxa"/>
            <w:shd w:val="clear" w:color="auto" w:fill="auto"/>
          </w:tcPr>
          <w:p w14:paraId="0764F8A0"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764F8A1"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0764F8A2"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502796161"/>
            <w:placeholder>
              <w:docPart w:val="E673D77073CD46178E73FD1B050609C1"/>
            </w:placeholder>
            <w:showingPlcHdr/>
            <w:comboBox>
              <w:listItem w:displayText="nie (0)" w:value="nie (0)"/>
              <w:listItem w:displayText="áno (1)" w:value="áno (1)"/>
            </w:comboBox>
          </w:sdtPr>
          <w:sdtEndPr/>
          <w:sdtContent>
            <w:tc>
              <w:tcPr>
                <w:tcW w:w="1446" w:type="dxa"/>
                <w:shd w:val="clear" w:color="auto" w:fill="auto"/>
              </w:tcPr>
              <w:p w14:paraId="0764F8A3" w14:textId="30299DE9"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4" w14:textId="77777777" w:rsidR="00F1031A" w:rsidRPr="00B50FF9" w:rsidRDefault="00F1031A" w:rsidP="00FF2A85">
            <w:pPr>
              <w:jc w:val="center"/>
              <w:rPr>
                <w:rFonts w:ascii="Arial" w:hAnsi="Arial" w:cs="Arial"/>
                <w:b/>
                <w:sz w:val="19"/>
                <w:szCs w:val="19"/>
              </w:rPr>
            </w:pPr>
          </w:p>
        </w:tc>
      </w:tr>
      <w:tr w:rsidR="00F1031A" w:rsidRPr="00B50FF9" w14:paraId="0764F8AB" w14:textId="77777777" w:rsidTr="00B50FF9">
        <w:trPr>
          <w:trHeight w:val="1247"/>
          <w:jc w:val="center"/>
        </w:trPr>
        <w:tc>
          <w:tcPr>
            <w:tcW w:w="700" w:type="dxa"/>
            <w:shd w:val="clear" w:color="auto" w:fill="auto"/>
          </w:tcPr>
          <w:p w14:paraId="0764F8A6"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764F8A7"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764F8A8"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301541957"/>
            <w:placeholder>
              <w:docPart w:val="0983CD7D92AA487780D6DA9B848B9F06"/>
            </w:placeholder>
            <w:showingPlcHdr/>
            <w:comboBox>
              <w:listItem w:displayText="nie (0)" w:value="nie (0)"/>
              <w:listItem w:displayText="áno (1)" w:value="áno (1)"/>
            </w:comboBox>
          </w:sdtPr>
          <w:sdtEndPr/>
          <w:sdtContent>
            <w:tc>
              <w:tcPr>
                <w:tcW w:w="1446" w:type="dxa"/>
                <w:shd w:val="clear" w:color="auto" w:fill="auto"/>
              </w:tcPr>
              <w:p w14:paraId="0764F8A9" w14:textId="35EA38E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A" w14:textId="77777777" w:rsidR="00F1031A" w:rsidRPr="00B50FF9" w:rsidRDefault="00F1031A" w:rsidP="00FF2A85">
            <w:pPr>
              <w:jc w:val="center"/>
              <w:rPr>
                <w:rFonts w:ascii="Arial" w:hAnsi="Arial" w:cs="Arial"/>
                <w:b/>
                <w:sz w:val="19"/>
                <w:szCs w:val="19"/>
              </w:rPr>
            </w:pPr>
          </w:p>
        </w:tc>
      </w:tr>
      <w:tr w:rsidR="00F1031A" w:rsidRPr="00B50FF9" w14:paraId="0764F8B1" w14:textId="77777777" w:rsidTr="00B50FF9">
        <w:trPr>
          <w:trHeight w:val="1247"/>
          <w:jc w:val="center"/>
        </w:trPr>
        <w:tc>
          <w:tcPr>
            <w:tcW w:w="700" w:type="dxa"/>
            <w:shd w:val="clear" w:color="auto" w:fill="auto"/>
          </w:tcPr>
          <w:p w14:paraId="0764F8AC"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0764F8AD"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0764F8AE"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2072616992"/>
            <w:placeholder>
              <w:docPart w:val="C222EE3AFA0A40F1BA0F81DDE68D51E2"/>
            </w:placeholder>
            <w:showingPlcHdr/>
            <w:comboBox>
              <w:listItem w:displayText="nie (0)" w:value="nie (0)"/>
              <w:listItem w:displayText="áno (1)" w:value="áno (1)"/>
            </w:comboBox>
          </w:sdtPr>
          <w:sdtEndPr/>
          <w:sdtContent>
            <w:tc>
              <w:tcPr>
                <w:tcW w:w="1446" w:type="dxa"/>
                <w:shd w:val="clear" w:color="auto" w:fill="auto"/>
              </w:tcPr>
              <w:p w14:paraId="0764F8AF" w14:textId="48A40EC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0" w14:textId="77777777" w:rsidR="00F1031A" w:rsidRPr="00B50FF9" w:rsidRDefault="00F1031A" w:rsidP="00FF2A85">
            <w:pPr>
              <w:jc w:val="center"/>
              <w:rPr>
                <w:rFonts w:ascii="Arial" w:hAnsi="Arial" w:cs="Arial"/>
                <w:b/>
                <w:sz w:val="19"/>
                <w:szCs w:val="19"/>
              </w:rPr>
            </w:pPr>
          </w:p>
        </w:tc>
      </w:tr>
      <w:tr w:rsidR="00F1031A" w:rsidRPr="00B50FF9" w14:paraId="0764F8B7" w14:textId="77777777" w:rsidTr="00B50FF9">
        <w:trPr>
          <w:trHeight w:val="1247"/>
          <w:jc w:val="center"/>
        </w:trPr>
        <w:tc>
          <w:tcPr>
            <w:tcW w:w="700" w:type="dxa"/>
            <w:shd w:val="clear" w:color="auto" w:fill="auto"/>
          </w:tcPr>
          <w:p w14:paraId="0764F8B2"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0764F8B3"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0764F8B4" w14:textId="77777777" w:rsidR="00F1031A" w:rsidRPr="00B50FF9" w:rsidRDefault="00F1031A" w:rsidP="00FF2A85">
            <w:pPr>
              <w:rPr>
                <w:rFonts w:ascii="Arial" w:hAnsi="Arial" w:cs="Arial"/>
                <w:sz w:val="19"/>
                <w:szCs w:val="19"/>
              </w:rPr>
            </w:pPr>
            <w:r w:rsidRPr="00B50FF9">
              <w:rPr>
                <w:rFonts w:ascii="Arial" w:hAnsi="Arial" w:cs="Arial"/>
                <w:sz w:val="19"/>
                <w:szCs w:val="19"/>
              </w:rPr>
              <w:t>Administratívna a prevádzková kapacita žiadateľa</w:t>
            </w:r>
          </w:p>
        </w:tc>
        <w:sdt>
          <w:sdtPr>
            <w:rPr>
              <w:rFonts w:ascii="Arial" w:hAnsi="Arial" w:cs="Arial"/>
              <w:sz w:val="19"/>
              <w:szCs w:val="19"/>
            </w:rPr>
            <w:id w:val="-958331696"/>
            <w:placeholder>
              <w:docPart w:val="BC2D31E849744C099CB5A38747734B03"/>
            </w:placeholder>
            <w:showingPlcHdr/>
            <w:comboBox>
              <w:listItem w:displayText="nie (0)" w:value="nie (0)"/>
              <w:listItem w:displayText="áno (1)" w:value="áno (1)"/>
            </w:comboBox>
          </w:sdtPr>
          <w:sdtEndPr/>
          <w:sdtContent>
            <w:tc>
              <w:tcPr>
                <w:tcW w:w="1446" w:type="dxa"/>
                <w:shd w:val="clear" w:color="auto" w:fill="auto"/>
              </w:tcPr>
              <w:p w14:paraId="0764F8B5" w14:textId="594E68D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6" w14:textId="77777777" w:rsidR="00F1031A" w:rsidRPr="00B50FF9" w:rsidRDefault="00F1031A" w:rsidP="00FF2A85">
            <w:pPr>
              <w:jc w:val="center"/>
              <w:rPr>
                <w:rFonts w:ascii="Arial" w:hAnsi="Arial" w:cs="Arial"/>
                <w:b/>
                <w:sz w:val="19"/>
                <w:szCs w:val="19"/>
              </w:rPr>
            </w:pPr>
          </w:p>
        </w:tc>
      </w:tr>
      <w:tr w:rsidR="00F1031A" w:rsidRPr="00B50FF9" w14:paraId="0764F8BD" w14:textId="77777777" w:rsidTr="00B50FF9">
        <w:trPr>
          <w:trHeight w:val="1247"/>
          <w:jc w:val="center"/>
        </w:trPr>
        <w:tc>
          <w:tcPr>
            <w:tcW w:w="700" w:type="dxa"/>
            <w:shd w:val="clear" w:color="auto" w:fill="auto"/>
          </w:tcPr>
          <w:p w14:paraId="0764F8B8"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AEBDE76" w14:textId="0940CDFF" w:rsidR="00F1031A" w:rsidRDefault="00F1031A" w:rsidP="00FF2A85">
            <w:pPr>
              <w:rPr>
                <w:rFonts w:ascii="Arial" w:hAnsi="Arial" w:cs="Arial"/>
                <w:sz w:val="19"/>
                <w:szCs w:val="19"/>
              </w:rPr>
            </w:pPr>
          </w:p>
          <w:p w14:paraId="0764F8B9" w14:textId="65113BC5" w:rsidR="00F1031A" w:rsidRPr="00B50FF9" w:rsidRDefault="00F1031A" w:rsidP="00FF2A85">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0764F8BA" w14:textId="2C6132D7"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1033029379"/>
            <w:placeholder>
              <w:docPart w:val="F484037ECDF54EE887DA97A6B606613D"/>
            </w:placeholder>
            <w:showingPlcHdr/>
            <w:comboBox>
              <w:listItem w:displayText="nie (0)" w:value="nie (0)"/>
              <w:listItem w:displayText="áno (1)" w:value="áno (1)"/>
            </w:comboBox>
          </w:sdtPr>
          <w:sdtEndPr/>
          <w:sdtContent>
            <w:tc>
              <w:tcPr>
                <w:tcW w:w="1446" w:type="dxa"/>
                <w:shd w:val="clear" w:color="auto" w:fill="auto"/>
              </w:tcPr>
              <w:p w14:paraId="0764F8BB" w14:textId="2411791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C" w14:textId="77777777" w:rsidR="00F1031A" w:rsidRPr="00B50FF9" w:rsidRDefault="00F1031A" w:rsidP="00FF2A85">
            <w:pPr>
              <w:jc w:val="center"/>
              <w:rPr>
                <w:rFonts w:ascii="Arial" w:hAnsi="Arial" w:cs="Arial"/>
                <w:b/>
                <w:sz w:val="19"/>
                <w:szCs w:val="19"/>
              </w:rPr>
            </w:pPr>
          </w:p>
        </w:tc>
      </w:tr>
      <w:tr w:rsidR="00F1031A" w:rsidRPr="00B50FF9" w14:paraId="0764F8C3" w14:textId="77777777" w:rsidTr="00B50FF9">
        <w:trPr>
          <w:trHeight w:val="1247"/>
          <w:jc w:val="center"/>
        </w:trPr>
        <w:tc>
          <w:tcPr>
            <w:tcW w:w="700" w:type="dxa"/>
            <w:shd w:val="clear" w:color="auto" w:fill="auto"/>
          </w:tcPr>
          <w:p w14:paraId="0764F8BE"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57C8D412" w14:textId="0F8ACCF0" w:rsidR="00F1031A" w:rsidRDefault="00F1031A" w:rsidP="00FF2A85">
            <w:pPr>
              <w:rPr>
                <w:rFonts w:ascii="Arial" w:hAnsi="Arial" w:cs="Arial"/>
                <w:sz w:val="19"/>
                <w:szCs w:val="19"/>
              </w:rPr>
            </w:pPr>
          </w:p>
          <w:p w14:paraId="0764F8BF" w14:textId="37C1789D" w:rsidR="00F1031A" w:rsidRPr="00B50FF9" w:rsidRDefault="00F1031A" w:rsidP="00FF2A85">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0764F8C0" w14:textId="10BB6DD6"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423577608"/>
            <w:placeholder>
              <w:docPart w:val="4BEF6334FE394010B1164A2624C607E2"/>
            </w:placeholder>
            <w:showingPlcHdr/>
            <w:comboBox>
              <w:listItem w:displayText="nie (0)" w:value="nie (0)"/>
              <w:listItem w:displayText="áno (1)" w:value="áno (1)"/>
            </w:comboBox>
          </w:sdtPr>
          <w:sdtEndPr/>
          <w:sdtContent>
            <w:tc>
              <w:tcPr>
                <w:tcW w:w="1446" w:type="dxa"/>
                <w:shd w:val="clear" w:color="auto" w:fill="auto"/>
              </w:tcPr>
              <w:p w14:paraId="0764F8C1" w14:textId="5A0342CA"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C2" w14:textId="77777777" w:rsidR="00F1031A" w:rsidRPr="00B50FF9" w:rsidRDefault="00F1031A" w:rsidP="00FF2A85">
            <w:pPr>
              <w:jc w:val="center"/>
              <w:rPr>
                <w:rFonts w:ascii="Arial" w:hAnsi="Arial" w:cs="Arial"/>
                <w:b/>
                <w:sz w:val="19"/>
                <w:szCs w:val="19"/>
              </w:rPr>
            </w:pPr>
          </w:p>
        </w:tc>
      </w:tr>
      <w:tr w:rsidR="00F1031A" w:rsidRPr="00B50FF9" w14:paraId="0764F8CC" w14:textId="77777777" w:rsidTr="00B50FF9">
        <w:trPr>
          <w:jc w:val="center"/>
        </w:trPr>
        <w:tc>
          <w:tcPr>
            <w:tcW w:w="6049" w:type="dxa"/>
            <w:gridSpan w:val="5"/>
            <w:shd w:val="clear" w:color="auto" w:fill="B2A1C7" w:themeFill="accent4" w:themeFillTint="99"/>
          </w:tcPr>
          <w:p w14:paraId="0764F8CA" w14:textId="77777777" w:rsidR="00F1031A" w:rsidRPr="00B50FF9" w:rsidRDefault="00F1031A" w:rsidP="00FF2A85">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D251FD40FCE94F938385821EB7FDA310"/>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0764F8CB" w14:textId="2F466AD2" w:rsidR="00F1031A" w:rsidRPr="00B50FF9" w:rsidRDefault="00F1031A" w:rsidP="00FF2A85">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F1031A" w:rsidRPr="00B50FF9" w14:paraId="0764F8CE" w14:textId="77777777" w:rsidTr="007736B4">
        <w:trPr>
          <w:jc w:val="center"/>
        </w:trPr>
        <w:tc>
          <w:tcPr>
            <w:tcW w:w="9747" w:type="dxa"/>
            <w:gridSpan w:val="6"/>
          </w:tcPr>
          <w:p w14:paraId="0764F8CD" w14:textId="77777777" w:rsidR="00F1031A" w:rsidRPr="00B50FF9" w:rsidRDefault="00F1031A" w:rsidP="00FF2A85">
            <w:pPr>
              <w:rPr>
                <w:rFonts w:ascii="Arial" w:hAnsi="Arial" w:cs="Arial"/>
                <w:sz w:val="19"/>
                <w:szCs w:val="19"/>
              </w:rPr>
            </w:pPr>
          </w:p>
        </w:tc>
      </w:tr>
      <w:tr w:rsidR="00F1031A" w:rsidRPr="00B50FF9" w14:paraId="0764F8D0" w14:textId="77777777" w:rsidTr="007736B4">
        <w:trPr>
          <w:jc w:val="center"/>
        </w:trPr>
        <w:tc>
          <w:tcPr>
            <w:tcW w:w="9747" w:type="dxa"/>
            <w:gridSpan w:val="6"/>
            <w:shd w:val="clear" w:color="auto" w:fill="B2A1C7" w:themeFill="accent4" w:themeFillTint="99"/>
          </w:tcPr>
          <w:p w14:paraId="0764F8CF" w14:textId="77777777" w:rsidR="00F1031A" w:rsidRPr="00B50FF9" w:rsidRDefault="00F1031A" w:rsidP="00FF2A85">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F1031A" w:rsidRPr="00B50FF9" w14:paraId="0764F8D2" w14:textId="77777777" w:rsidTr="007736B4">
        <w:trPr>
          <w:jc w:val="center"/>
        </w:trPr>
        <w:tc>
          <w:tcPr>
            <w:tcW w:w="9747" w:type="dxa"/>
            <w:gridSpan w:val="6"/>
          </w:tcPr>
          <w:p w14:paraId="0764F8D1" w14:textId="56BC838F" w:rsidR="00F1031A" w:rsidRPr="00B50FF9" w:rsidRDefault="00F1031A" w:rsidP="00FF2A85">
            <w:pPr>
              <w:rPr>
                <w:rFonts w:ascii="Arial" w:hAnsi="Arial" w:cs="Arial"/>
                <w:sz w:val="19"/>
                <w:szCs w:val="19"/>
              </w:rPr>
            </w:pPr>
          </w:p>
        </w:tc>
      </w:tr>
      <w:tr w:rsidR="00F1031A" w:rsidRPr="00B50FF9" w14:paraId="0764F8D5" w14:textId="77777777" w:rsidTr="00DD5CA5">
        <w:trPr>
          <w:jc w:val="center"/>
        </w:trPr>
        <w:tc>
          <w:tcPr>
            <w:tcW w:w="4306" w:type="dxa"/>
            <w:gridSpan w:val="3"/>
            <w:shd w:val="clear" w:color="auto" w:fill="B2A1C7" w:themeFill="accent4" w:themeFillTint="99"/>
          </w:tcPr>
          <w:p w14:paraId="0764F8D3" w14:textId="77777777" w:rsidR="00F1031A" w:rsidRPr="00B50FF9" w:rsidRDefault="00F1031A" w:rsidP="00FF2A85">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0764F8D4" w14:textId="77777777" w:rsidR="00F1031A" w:rsidRPr="00B50FF9" w:rsidRDefault="00F1031A" w:rsidP="00FF2A85">
            <w:pPr>
              <w:rPr>
                <w:rFonts w:ascii="Arial" w:hAnsi="Arial" w:cs="Arial"/>
                <w:sz w:val="19"/>
                <w:szCs w:val="19"/>
              </w:rPr>
            </w:pPr>
          </w:p>
        </w:tc>
      </w:tr>
      <w:tr w:rsidR="00F1031A" w:rsidRPr="00B50FF9" w14:paraId="0764F8D8" w14:textId="77777777" w:rsidTr="00DD5CA5">
        <w:trPr>
          <w:jc w:val="center"/>
        </w:trPr>
        <w:tc>
          <w:tcPr>
            <w:tcW w:w="4306" w:type="dxa"/>
            <w:gridSpan w:val="3"/>
            <w:shd w:val="clear" w:color="auto" w:fill="B2A1C7" w:themeFill="accent4" w:themeFillTint="99"/>
          </w:tcPr>
          <w:p w14:paraId="0764F8D6" w14:textId="58B9BE5F" w:rsidR="00F1031A" w:rsidRPr="00B50FF9" w:rsidRDefault="00F1031A" w:rsidP="003017D7">
            <w:pPr>
              <w:rPr>
                <w:rFonts w:ascii="Arial" w:hAnsi="Arial" w:cs="Arial"/>
                <w:sz w:val="19"/>
                <w:szCs w:val="19"/>
              </w:rPr>
            </w:pPr>
            <w:r w:rsidRPr="00B50FF9">
              <w:rPr>
                <w:rFonts w:ascii="Arial" w:hAnsi="Arial" w:cs="Arial"/>
                <w:b/>
                <w:sz w:val="19"/>
                <w:szCs w:val="19"/>
              </w:rPr>
              <w:t>Navrhovaná výška NFP</w:t>
            </w:r>
            <w:del w:id="0" w:author="Milan Matovič" w:date="2017-10-31T14:31:00Z">
              <w:r w:rsidRPr="00B50FF9" w:rsidDel="003017D7">
                <w:rPr>
                  <w:rStyle w:val="Odkaznapoznmkupodiarou"/>
                  <w:rFonts w:ascii="Arial" w:hAnsi="Arial" w:cs="Arial"/>
                  <w:b/>
                  <w:sz w:val="19"/>
                  <w:szCs w:val="19"/>
                </w:rPr>
                <w:footnoteReference w:id="7"/>
              </w:r>
            </w:del>
            <w:r w:rsidRPr="00B50FF9">
              <w:rPr>
                <w:rFonts w:ascii="Arial" w:hAnsi="Arial" w:cs="Arial"/>
                <w:b/>
                <w:sz w:val="19"/>
                <w:szCs w:val="19"/>
              </w:rPr>
              <w:t>:</w:t>
            </w:r>
          </w:p>
        </w:tc>
        <w:tc>
          <w:tcPr>
            <w:tcW w:w="5441" w:type="dxa"/>
            <w:gridSpan w:val="3"/>
            <w:shd w:val="clear" w:color="auto" w:fill="FFFFFF" w:themeFill="background1"/>
          </w:tcPr>
          <w:p w14:paraId="0764F8D7" w14:textId="77777777" w:rsidR="00F1031A" w:rsidRPr="00B50FF9" w:rsidRDefault="00F1031A" w:rsidP="00FF2A85">
            <w:pPr>
              <w:rPr>
                <w:rFonts w:ascii="Arial" w:hAnsi="Arial" w:cs="Arial"/>
                <w:sz w:val="19"/>
                <w:szCs w:val="19"/>
              </w:rPr>
            </w:pPr>
          </w:p>
        </w:tc>
      </w:tr>
      <w:tr w:rsidR="00F1031A" w:rsidRPr="00B50FF9" w14:paraId="0764F8DB" w14:textId="77777777" w:rsidTr="003B18B0">
        <w:trPr>
          <w:trHeight w:val="667"/>
          <w:jc w:val="center"/>
        </w:trPr>
        <w:tc>
          <w:tcPr>
            <w:tcW w:w="4306" w:type="dxa"/>
            <w:gridSpan w:val="3"/>
            <w:shd w:val="clear" w:color="auto" w:fill="B2A1C7" w:themeFill="accent4" w:themeFillTint="99"/>
          </w:tcPr>
          <w:p w14:paraId="0764F8D9" w14:textId="77777777" w:rsidR="00F1031A" w:rsidRPr="00B50FF9" w:rsidRDefault="00F1031A" w:rsidP="00FF2A85">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0764F8DA" w14:textId="77777777" w:rsidR="00F1031A" w:rsidRPr="00B50FF9" w:rsidRDefault="00F1031A" w:rsidP="00FF2A85">
            <w:pPr>
              <w:rPr>
                <w:rFonts w:ascii="Arial" w:hAnsi="Arial" w:cs="Arial"/>
                <w:sz w:val="19"/>
                <w:szCs w:val="19"/>
              </w:rPr>
            </w:pPr>
          </w:p>
        </w:tc>
      </w:tr>
      <w:tr w:rsidR="00F1031A" w:rsidRPr="00B50FF9" w14:paraId="0764F8DD" w14:textId="77777777" w:rsidTr="007736B4">
        <w:trPr>
          <w:jc w:val="center"/>
        </w:trPr>
        <w:tc>
          <w:tcPr>
            <w:tcW w:w="9747" w:type="dxa"/>
            <w:gridSpan w:val="6"/>
            <w:shd w:val="clear" w:color="auto" w:fill="FFFFFF" w:themeFill="background1"/>
          </w:tcPr>
          <w:p w14:paraId="09963360" w14:textId="77777777" w:rsidR="00316285" w:rsidRPr="005C2E5C" w:rsidRDefault="00316285" w:rsidP="00316285">
            <w:pPr>
              <w:jc w:val="both"/>
              <w:rPr>
                <w:rFonts w:cs="Times New Roman"/>
                <w:b/>
                <w:szCs w:val="24"/>
              </w:rPr>
            </w:pPr>
            <w:r w:rsidRPr="005C2E5C">
              <w:rPr>
                <w:rFonts w:cs="Times New Roman"/>
                <w:b/>
                <w:szCs w:val="24"/>
              </w:rPr>
              <w:t>VYJADRENIE</w:t>
            </w:r>
          </w:p>
          <w:p w14:paraId="623DADC2" w14:textId="77777777" w:rsidR="00316285" w:rsidRPr="005C2E5C" w:rsidRDefault="00316285" w:rsidP="00316285">
            <w:pPr>
              <w:jc w:val="both"/>
              <w:rPr>
                <w:rFonts w:cs="Times New Roman"/>
                <w:szCs w:val="24"/>
              </w:rPr>
            </w:pPr>
          </w:p>
          <w:p w14:paraId="0764F8DC" w14:textId="73DEEE60" w:rsidR="00F1031A" w:rsidRPr="00B50FF9" w:rsidRDefault="00316285" w:rsidP="00316285">
            <w:pPr>
              <w:rPr>
                <w:rFonts w:ascii="Arial" w:hAnsi="Arial" w:cs="Arial"/>
                <w:sz w:val="19"/>
                <w:szCs w:val="19"/>
              </w:rPr>
            </w:pPr>
            <w:r w:rsidRPr="005C2E5C">
              <w:t xml:space="preserve">Na základe overených skutočností potvrdzujem, že  </w:t>
            </w:r>
            <w:sdt>
              <w:sdtPr>
                <w:id w:val="-335158929"/>
                <w:placeholder>
                  <w:docPart w:val="3218B31CFACA4197A09E1F81F87E123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407CEC">
                  <w:rPr>
                    <w:rStyle w:val="Zstupntext"/>
                  </w:rPr>
                  <w:t>Vyberte položku.</w:t>
                </w:r>
              </w:sdtContent>
            </w:sdt>
          </w:p>
        </w:tc>
      </w:tr>
      <w:tr w:rsidR="00F1031A" w:rsidRPr="00B50FF9" w14:paraId="0764F8E0" w14:textId="77777777" w:rsidTr="00DD5CA5">
        <w:trPr>
          <w:jc w:val="center"/>
        </w:trPr>
        <w:tc>
          <w:tcPr>
            <w:tcW w:w="4306" w:type="dxa"/>
            <w:gridSpan w:val="3"/>
            <w:shd w:val="clear" w:color="auto" w:fill="B2A1C7" w:themeFill="accent4" w:themeFillTint="99"/>
          </w:tcPr>
          <w:p w14:paraId="0764F8DE" w14:textId="65F0286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1)</w:t>
            </w:r>
            <w:r w:rsidR="00316285">
              <w:rPr>
                <w:rStyle w:val="Odkaznapoznmkupodiarou"/>
              </w:rPr>
              <w:t xml:space="preserve"> </w:t>
            </w:r>
            <w:r w:rsidR="00316285" w:rsidRPr="00331652">
              <w:rPr>
                <w:rStyle w:val="Odkaznapoznmkupodiarou"/>
                <w:rFonts w:ascii="Arial" w:hAnsi="Arial" w:cs="Arial"/>
                <w:b/>
                <w:sz w:val="19"/>
                <w:szCs w:val="19"/>
              </w:rPr>
              <w:footnoteReference w:id="9"/>
            </w:r>
            <w:r w:rsidRPr="00331652">
              <w:rPr>
                <w:rStyle w:val="Odkaznapoznmkupodiarou"/>
                <w:b/>
              </w:rPr>
              <w:t>:</w:t>
            </w:r>
          </w:p>
        </w:tc>
        <w:tc>
          <w:tcPr>
            <w:tcW w:w="5441" w:type="dxa"/>
            <w:gridSpan w:val="3"/>
            <w:shd w:val="clear" w:color="auto" w:fill="FFFFFF" w:themeFill="background1"/>
          </w:tcPr>
          <w:p w14:paraId="0764F8DF" w14:textId="77777777" w:rsidR="00F1031A" w:rsidRPr="00B50FF9" w:rsidRDefault="00F1031A" w:rsidP="00FF2A85">
            <w:pPr>
              <w:rPr>
                <w:rFonts w:ascii="Arial" w:hAnsi="Arial" w:cs="Arial"/>
                <w:sz w:val="19"/>
                <w:szCs w:val="19"/>
              </w:rPr>
            </w:pPr>
          </w:p>
        </w:tc>
      </w:tr>
      <w:tr w:rsidR="00F1031A" w:rsidRPr="00B50FF9" w14:paraId="0764F8E3" w14:textId="77777777" w:rsidTr="00DD5CA5">
        <w:trPr>
          <w:jc w:val="center"/>
        </w:trPr>
        <w:tc>
          <w:tcPr>
            <w:tcW w:w="4306" w:type="dxa"/>
            <w:gridSpan w:val="3"/>
            <w:shd w:val="clear" w:color="auto" w:fill="B2A1C7" w:themeFill="accent4" w:themeFillTint="99"/>
          </w:tcPr>
          <w:p w14:paraId="0764F8E1"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2" w14:textId="77777777" w:rsidR="00F1031A" w:rsidRPr="00B50FF9" w:rsidRDefault="00F1031A" w:rsidP="00FF2A85">
            <w:pPr>
              <w:rPr>
                <w:rFonts w:ascii="Arial" w:hAnsi="Arial" w:cs="Arial"/>
                <w:sz w:val="19"/>
                <w:szCs w:val="19"/>
              </w:rPr>
            </w:pPr>
          </w:p>
        </w:tc>
      </w:tr>
      <w:tr w:rsidR="00F1031A" w:rsidRPr="00B50FF9" w14:paraId="0764F8E6" w14:textId="77777777" w:rsidTr="00DD5CA5">
        <w:trPr>
          <w:jc w:val="center"/>
        </w:trPr>
        <w:tc>
          <w:tcPr>
            <w:tcW w:w="4306" w:type="dxa"/>
            <w:gridSpan w:val="3"/>
            <w:tcBorders>
              <w:bottom w:val="nil"/>
            </w:tcBorders>
            <w:shd w:val="clear" w:color="auto" w:fill="B2A1C7" w:themeFill="accent4" w:themeFillTint="99"/>
          </w:tcPr>
          <w:p w14:paraId="0764F8E4"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E5" w14:textId="77777777" w:rsidR="00F1031A" w:rsidRPr="00B50FF9" w:rsidRDefault="00F1031A" w:rsidP="00FF2A85">
            <w:pPr>
              <w:rPr>
                <w:rFonts w:ascii="Arial" w:hAnsi="Arial" w:cs="Arial"/>
                <w:sz w:val="19"/>
                <w:szCs w:val="19"/>
              </w:rPr>
            </w:pPr>
          </w:p>
        </w:tc>
      </w:tr>
      <w:tr w:rsidR="00F1031A" w:rsidRPr="00B50FF9" w14:paraId="0764F8E8" w14:textId="77777777" w:rsidTr="007736B4">
        <w:trPr>
          <w:jc w:val="center"/>
        </w:trPr>
        <w:tc>
          <w:tcPr>
            <w:tcW w:w="9747" w:type="dxa"/>
            <w:gridSpan w:val="6"/>
            <w:shd w:val="clear" w:color="auto" w:fill="FFFFFF" w:themeFill="background1"/>
          </w:tcPr>
          <w:p w14:paraId="0764F8E7" w14:textId="77777777" w:rsidR="00F1031A" w:rsidRPr="00B50FF9" w:rsidRDefault="00F1031A" w:rsidP="00FF2A85">
            <w:pPr>
              <w:rPr>
                <w:rFonts w:ascii="Arial" w:hAnsi="Arial" w:cs="Arial"/>
                <w:sz w:val="19"/>
                <w:szCs w:val="19"/>
              </w:rPr>
            </w:pPr>
          </w:p>
        </w:tc>
      </w:tr>
      <w:tr w:rsidR="00F1031A" w:rsidRPr="00B50FF9" w14:paraId="0764F8EB" w14:textId="77777777" w:rsidTr="00DD5CA5">
        <w:trPr>
          <w:jc w:val="center"/>
        </w:trPr>
        <w:tc>
          <w:tcPr>
            <w:tcW w:w="4306" w:type="dxa"/>
            <w:gridSpan w:val="3"/>
            <w:shd w:val="clear" w:color="auto" w:fill="B2A1C7" w:themeFill="accent4" w:themeFillTint="99"/>
          </w:tcPr>
          <w:p w14:paraId="0764F8E9" w14:textId="4CAA89A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2)</w:t>
            </w:r>
            <w:r w:rsidR="00316285">
              <w:rPr>
                <w:rStyle w:val="Odkaznapoznmkupodiarou"/>
              </w:rPr>
              <w:t xml:space="preserve"> </w:t>
            </w:r>
            <w:r w:rsidR="00316285" w:rsidRPr="00331652">
              <w:rPr>
                <w:rStyle w:val="Odkaznapoznmkupodiarou"/>
                <w:rFonts w:ascii="Arial" w:hAnsi="Arial" w:cs="Arial"/>
                <w:b/>
                <w:sz w:val="19"/>
                <w:szCs w:val="19"/>
              </w:rPr>
              <w:footnoteReference w:id="10"/>
            </w:r>
            <w:r w:rsidR="00316285" w:rsidRPr="00331652">
              <w:rPr>
                <w:rStyle w:val="Odkaznapoznmkupodiarou"/>
                <w:rFonts w:ascii="Arial" w:hAnsi="Arial" w:cs="Arial"/>
                <w:b/>
                <w:sz w:val="19"/>
                <w:szCs w:val="19"/>
              </w:rPr>
              <w:t xml:space="preserve">, </w:t>
            </w:r>
            <w:r w:rsidR="00316285" w:rsidRPr="00331652">
              <w:rPr>
                <w:rStyle w:val="Odkaznapoznmkupodiarou"/>
                <w:rFonts w:ascii="Arial" w:hAnsi="Arial" w:cs="Arial"/>
                <w:b/>
                <w:sz w:val="19"/>
                <w:szCs w:val="19"/>
              </w:rPr>
              <w:footnoteReference w:id="11"/>
            </w:r>
            <w:r w:rsidRPr="00B50FF9">
              <w:rPr>
                <w:rFonts w:ascii="Arial" w:hAnsi="Arial" w:cs="Arial"/>
                <w:sz w:val="19"/>
                <w:szCs w:val="19"/>
              </w:rPr>
              <w:t>:</w:t>
            </w:r>
          </w:p>
        </w:tc>
        <w:tc>
          <w:tcPr>
            <w:tcW w:w="5441" w:type="dxa"/>
            <w:gridSpan w:val="3"/>
            <w:shd w:val="clear" w:color="auto" w:fill="FFFFFF" w:themeFill="background1"/>
          </w:tcPr>
          <w:p w14:paraId="0764F8EA" w14:textId="47244EDD" w:rsidR="00F1031A" w:rsidRPr="00B50FF9" w:rsidRDefault="00316285" w:rsidP="00FF2A85">
            <w:pPr>
              <w:rPr>
                <w:rFonts w:ascii="Arial" w:hAnsi="Arial" w:cs="Arial"/>
                <w:sz w:val="19"/>
                <w:szCs w:val="19"/>
              </w:rPr>
            </w:pPr>
            <w:r>
              <w:rPr>
                <w:rFonts w:ascii="Arial" w:hAnsi="Arial" w:cs="Arial"/>
                <w:sz w:val="19"/>
                <w:szCs w:val="19"/>
              </w:rPr>
              <w:t xml:space="preserve"> </w:t>
            </w:r>
          </w:p>
        </w:tc>
      </w:tr>
      <w:tr w:rsidR="00F1031A" w:rsidRPr="00B50FF9" w14:paraId="0764F8EE" w14:textId="77777777" w:rsidTr="00DD5CA5">
        <w:trPr>
          <w:jc w:val="center"/>
        </w:trPr>
        <w:tc>
          <w:tcPr>
            <w:tcW w:w="4306" w:type="dxa"/>
            <w:gridSpan w:val="3"/>
            <w:shd w:val="clear" w:color="auto" w:fill="B2A1C7" w:themeFill="accent4" w:themeFillTint="99"/>
          </w:tcPr>
          <w:p w14:paraId="0764F8EC"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D" w14:textId="77777777" w:rsidR="00F1031A" w:rsidRPr="00B50FF9" w:rsidRDefault="00F1031A" w:rsidP="00FF2A85">
            <w:pPr>
              <w:rPr>
                <w:rFonts w:ascii="Arial" w:hAnsi="Arial" w:cs="Arial"/>
                <w:sz w:val="19"/>
                <w:szCs w:val="19"/>
              </w:rPr>
            </w:pPr>
          </w:p>
        </w:tc>
      </w:tr>
      <w:tr w:rsidR="00F1031A" w:rsidRPr="00B50FF9" w14:paraId="0764F8F1" w14:textId="77777777" w:rsidTr="00DD5CA5">
        <w:trPr>
          <w:jc w:val="center"/>
        </w:trPr>
        <w:tc>
          <w:tcPr>
            <w:tcW w:w="4306" w:type="dxa"/>
            <w:gridSpan w:val="3"/>
            <w:tcBorders>
              <w:bottom w:val="nil"/>
            </w:tcBorders>
            <w:shd w:val="clear" w:color="auto" w:fill="B2A1C7" w:themeFill="accent4" w:themeFillTint="99"/>
          </w:tcPr>
          <w:p w14:paraId="0764F8EF"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0" w14:textId="77777777" w:rsidR="00F1031A" w:rsidRPr="00B50FF9" w:rsidRDefault="00F1031A" w:rsidP="00FF2A85">
            <w:pPr>
              <w:rPr>
                <w:rFonts w:ascii="Arial" w:hAnsi="Arial" w:cs="Arial"/>
                <w:sz w:val="19"/>
                <w:szCs w:val="19"/>
              </w:rPr>
            </w:pPr>
          </w:p>
        </w:tc>
      </w:tr>
      <w:tr w:rsidR="00CC2550" w:rsidRPr="00B50FF9" w14:paraId="1C7909ED" w14:textId="77777777" w:rsidTr="00DD5CA5">
        <w:trPr>
          <w:jc w:val="center"/>
        </w:trPr>
        <w:tc>
          <w:tcPr>
            <w:tcW w:w="4306" w:type="dxa"/>
            <w:gridSpan w:val="3"/>
            <w:tcBorders>
              <w:bottom w:val="nil"/>
            </w:tcBorders>
            <w:shd w:val="clear" w:color="auto" w:fill="B2A1C7" w:themeFill="accent4" w:themeFillTint="99"/>
          </w:tcPr>
          <w:p w14:paraId="1CAF19D8" w14:textId="77777777" w:rsidR="00CC2550" w:rsidRPr="00B50FF9" w:rsidRDefault="00CC2550" w:rsidP="00FF2A85">
            <w:pPr>
              <w:rPr>
                <w:rFonts w:ascii="Arial" w:hAnsi="Arial" w:cs="Arial"/>
                <w:sz w:val="19"/>
                <w:szCs w:val="19"/>
              </w:rPr>
            </w:pPr>
          </w:p>
        </w:tc>
        <w:tc>
          <w:tcPr>
            <w:tcW w:w="5441" w:type="dxa"/>
            <w:gridSpan w:val="3"/>
            <w:shd w:val="clear" w:color="auto" w:fill="FFFFFF" w:themeFill="background1"/>
          </w:tcPr>
          <w:p w14:paraId="047F2347" w14:textId="77777777" w:rsidR="00CC2550" w:rsidRPr="00B50FF9" w:rsidRDefault="00CC2550" w:rsidP="00FF2A85">
            <w:pPr>
              <w:rPr>
                <w:rFonts w:ascii="Arial" w:hAnsi="Arial" w:cs="Arial"/>
                <w:sz w:val="19"/>
                <w:szCs w:val="19"/>
              </w:rPr>
            </w:pPr>
          </w:p>
        </w:tc>
      </w:tr>
      <w:tr w:rsidR="00CC2550" w:rsidRPr="00B50FF9" w14:paraId="2DFEAE65" w14:textId="77777777" w:rsidTr="00AA434F">
        <w:trPr>
          <w:jc w:val="center"/>
        </w:trPr>
        <w:tc>
          <w:tcPr>
            <w:tcW w:w="4306" w:type="dxa"/>
            <w:gridSpan w:val="3"/>
            <w:shd w:val="clear" w:color="auto" w:fill="auto"/>
          </w:tcPr>
          <w:p w14:paraId="77E0B765" w14:textId="77777777" w:rsidR="00CC2550" w:rsidRPr="00B50FF9" w:rsidRDefault="00CC2550" w:rsidP="00AA434F">
            <w:pPr>
              <w:rPr>
                <w:rFonts w:ascii="Arial" w:hAnsi="Arial" w:cs="Arial"/>
                <w:sz w:val="19"/>
                <w:szCs w:val="19"/>
              </w:rPr>
            </w:pPr>
          </w:p>
        </w:tc>
        <w:tc>
          <w:tcPr>
            <w:tcW w:w="5441" w:type="dxa"/>
            <w:gridSpan w:val="3"/>
            <w:shd w:val="clear" w:color="auto" w:fill="FFFFFF" w:themeFill="background1"/>
          </w:tcPr>
          <w:p w14:paraId="02E889E4" w14:textId="77777777" w:rsidR="00CC2550" w:rsidRPr="00B50FF9" w:rsidRDefault="00CC2550" w:rsidP="00AA434F">
            <w:pPr>
              <w:rPr>
                <w:rFonts w:ascii="Arial" w:hAnsi="Arial" w:cs="Arial"/>
                <w:sz w:val="19"/>
                <w:szCs w:val="19"/>
              </w:rPr>
            </w:pPr>
          </w:p>
        </w:tc>
      </w:tr>
      <w:tr w:rsidR="00CC2550" w:rsidRPr="00B50FF9" w14:paraId="00275BE9" w14:textId="77777777" w:rsidTr="00DD5CA5">
        <w:trPr>
          <w:jc w:val="center"/>
        </w:trPr>
        <w:tc>
          <w:tcPr>
            <w:tcW w:w="4306" w:type="dxa"/>
            <w:gridSpan w:val="3"/>
            <w:tcBorders>
              <w:bottom w:val="nil"/>
            </w:tcBorders>
            <w:shd w:val="clear" w:color="auto" w:fill="B2A1C7" w:themeFill="accent4" w:themeFillTint="99"/>
          </w:tcPr>
          <w:p w14:paraId="49EACB7E" w14:textId="23ECBD4F" w:rsidR="00CC2550" w:rsidRPr="00316285" w:rsidRDefault="00CC2550" w:rsidP="0085787C">
            <w:pPr>
              <w:rPr>
                <w:rFonts w:ascii="Arial" w:hAnsi="Arial" w:cs="Arial"/>
                <w:sz w:val="19"/>
                <w:szCs w:val="19"/>
              </w:rPr>
            </w:pPr>
            <w:r w:rsidRPr="00316285">
              <w:rPr>
                <w:rFonts w:ascii="Arial" w:hAnsi="Arial" w:cs="Arial"/>
                <w:sz w:val="19"/>
                <w:szCs w:val="19"/>
              </w:rPr>
              <w:t>Vypracoval (zástupca gestora HP alebo ním poverená osoba</w:t>
            </w:r>
            <w:r w:rsidRPr="00331652">
              <w:rPr>
                <w:rStyle w:val="Odkaznapoznmkupodiarou"/>
                <w:rFonts w:ascii="Arial" w:hAnsi="Arial" w:cs="Arial"/>
                <w:b/>
                <w:sz w:val="19"/>
                <w:szCs w:val="19"/>
              </w:rPr>
              <w:footnoteReference w:id="12"/>
            </w:r>
            <w:r w:rsidR="00316285" w:rsidRPr="00331652">
              <w:rPr>
                <w:rFonts w:ascii="Arial" w:hAnsi="Arial" w:cs="Arial"/>
                <w:b/>
                <w:sz w:val="19"/>
                <w:szCs w:val="19"/>
              </w:rPr>
              <w:t xml:space="preserve"> </w:t>
            </w:r>
            <w:r w:rsidR="00316285" w:rsidRPr="00331652">
              <w:rPr>
                <w:rFonts w:ascii="Arial" w:hAnsi="Arial" w:cs="Arial"/>
                <w:b/>
                <w:sz w:val="19"/>
                <w:szCs w:val="19"/>
                <w:vertAlign w:val="superscript"/>
              </w:rPr>
              <w:footnoteReference w:id="13"/>
            </w:r>
            <w:r w:rsidR="00316285" w:rsidRPr="00331652">
              <w:rPr>
                <w:rFonts w:ascii="Arial" w:hAnsi="Arial" w:cs="Arial"/>
                <w:b/>
                <w:sz w:val="19"/>
                <w:szCs w:val="19"/>
                <w:vertAlign w:val="superscript"/>
              </w:rPr>
              <w:t>,</w:t>
            </w:r>
            <w:del w:id="6" w:author="Miruška Hrabčáková" w:date="2017-11-02T15:19:00Z">
              <w:r w:rsidR="00316285" w:rsidRPr="00331652" w:rsidDel="0085787C">
                <w:rPr>
                  <w:rFonts w:ascii="Arial" w:hAnsi="Arial" w:cs="Arial"/>
                  <w:b/>
                  <w:sz w:val="19"/>
                  <w:szCs w:val="19"/>
                  <w:vertAlign w:val="superscript"/>
                </w:rPr>
                <w:delText xml:space="preserve"> </w:delText>
              </w:r>
              <w:r w:rsidR="00316285" w:rsidRPr="00331652" w:rsidDel="0085787C">
                <w:rPr>
                  <w:rFonts w:ascii="Arial" w:hAnsi="Arial" w:cs="Arial"/>
                  <w:b/>
                  <w:sz w:val="19"/>
                  <w:szCs w:val="19"/>
                  <w:vertAlign w:val="superscript"/>
                </w:rPr>
                <w:footnoteReference w:id="14"/>
              </w:r>
            </w:del>
            <w:r w:rsidRPr="00331652">
              <w:rPr>
                <w:rFonts w:ascii="Arial" w:hAnsi="Arial" w:cs="Arial"/>
                <w:b/>
                <w:sz w:val="19"/>
                <w:szCs w:val="19"/>
              </w:rPr>
              <w:t>)</w:t>
            </w:r>
          </w:p>
        </w:tc>
        <w:tc>
          <w:tcPr>
            <w:tcW w:w="5441" w:type="dxa"/>
            <w:gridSpan w:val="3"/>
            <w:shd w:val="clear" w:color="auto" w:fill="FFFFFF" w:themeFill="background1"/>
          </w:tcPr>
          <w:p w14:paraId="4F8D70A5" w14:textId="77777777" w:rsidR="00CC2550" w:rsidRPr="00B50FF9" w:rsidRDefault="00CC2550" w:rsidP="00FF2A85">
            <w:pPr>
              <w:rPr>
                <w:rFonts w:ascii="Arial" w:hAnsi="Arial" w:cs="Arial"/>
                <w:sz w:val="19"/>
                <w:szCs w:val="19"/>
              </w:rPr>
            </w:pPr>
          </w:p>
        </w:tc>
      </w:tr>
      <w:tr w:rsidR="00CC2550" w:rsidRPr="00B50FF9" w14:paraId="634035AD" w14:textId="77777777" w:rsidTr="00DD5CA5">
        <w:trPr>
          <w:jc w:val="center"/>
        </w:trPr>
        <w:tc>
          <w:tcPr>
            <w:tcW w:w="4306" w:type="dxa"/>
            <w:gridSpan w:val="3"/>
            <w:tcBorders>
              <w:bottom w:val="nil"/>
            </w:tcBorders>
            <w:shd w:val="clear" w:color="auto" w:fill="B2A1C7" w:themeFill="accent4" w:themeFillTint="99"/>
          </w:tcPr>
          <w:p w14:paraId="0FB39C64" w14:textId="4A87D980" w:rsidR="00CC2550" w:rsidRPr="00316285" w:rsidRDefault="00CC2550" w:rsidP="00FF2A85">
            <w:pPr>
              <w:rPr>
                <w:rFonts w:ascii="Arial" w:hAnsi="Arial" w:cs="Arial"/>
                <w:sz w:val="19"/>
                <w:szCs w:val="19"/>
              </w:rPr>
            </w:pPr>
            <w:r w:rsidRPr="00316285">
              <w:rPr>
                <w:rFonts w:ascii="Arial" w:hAnsi="Arial" w:cs="Arial"/>
                <w:sz w:val="19"/>
                <w:szCs w:val="19"/>
              </w:rPr>
              <w:t>Dátum:</w:t>
            </w:r>
          </w:p>
        </w:tc>
        <w:tc>
          <w:tcPr>
            <w:tcW w:w="5441" w:type="dxa"/>
            <w:gridSpan w:val="3"/>
            <w:shd w:val="clear" w:color="auto" w:fill="FFFFFF" w:themeFill="background1"/>
          </w:tcPr>
          <w:p w14:paraId="7883617F" w14:textId="77777777" w:rsidR="00CC2550" w:rsidRDefault="00CC2550" w:rsidP="00FF2A85">
            <w:pPr>
              <w:rPr>
                <w:rFonts w:ascii="Arial" w:hAnsi="Arial" w:cs="Arial"/>
                <w:sz w:val="19"/>
                <w:szCs w:val="19"/>
              </w:rPr>
            </w:pPr>
          </w:p>
        </w:tc>
      </w:tr>
      <w:tr w:rsidR="00CC2550" w:rsidRPr="00B50FF9" w14:paraId="0A3BBDA3" w14:textId="77777777" w:rsidTr="00DD5CA5">
        <w:trPr>
          <w:jc w:val="center"/>
        </w:trPr>
        <w:tc>
          <w:tcPr>
            <w:tcW w:w="4306" w:type="dxa"/>
            <w:gridSpan w:val="3"/>
            <w:tcBorders>
              <w:bottom w:val="nil"/>
            </w:tcBorders>
            <w:shd w:val="clear" w:color="auto" w:fill="B2A1C7" w:themeFill="accent4" w:themeFillTint="99"/>
          </w:tcPr>
          <w:p w14:paraId="63E80258" w14:textId="6E8C9D4A" w:rsidR="00CC2550" w:rsidRPr="00316285" w:rsidRDefault="00CC2550" w:rsidP="00FF2A85">
            <w:pPr>
              <w:rPr>
                <w:rFonts w:ascii="Arial" w:hAnsi="Arial" w:cs="Arial"/>
                <w:sz w:val="19"/>
                <w:szCs w:val="19"/>
              </w:rPr>
            </w:pPr>
            <w:r w:rsidRPr="00316285">
              <w:rPr>
                <w:rFonts w:ascii="Arial" w:hAnsi="Arial" w:cs="Arial"/>
                <w:sz w:val="19"/>
                <w:szCs w:val="19"/>
              </w:rPr>
              <w:t>Podpis:</w:t>
            </w:r>
          </w:p>
        </w:tc>
        <w:tc>
          <w:tcPr>
            <w:tcW w:w="5441" w:type="dxa"/>
            <w:gridSpan w:val="3"/>
            <w:shd w:val="clear" w:color="auto" w:fill="FFFFFF" w:themeFill="background1"/>
          </w:tcPr>
          <w:p w14:paraId="56AEC801" w14:textId="77777777" w:rsidR="00CC2550" w:rsidRDefault="00CC2550" w:rsidP="00FF2A85">
            <w:pPr>
              <w:rPr>
                <w:rFonts w:ascii="Arial" w:hAnsi="Arial" w:cs="Arial"/>
                <w:sz w:val="19"/>
                <w:szCs w:val="19"/>
              </w:rPr>
            </w:pPr>
          </w:p>
        </w:tc>
      </w:tr>
      <w:tr w:rsidR="00F1031A" w:rsidRPr="00B50FF9" w14:paraId="0764F8F4" w14:textId="77777777" w:rsidTr="00DD5CA5">
        <w:trPr>
          <w:jc w:val="center"/>
        </w:trPr>
        <w:tc>
          <w:tcPr>
            <w:tcW w:w="4306" w:type="dxa"/>
            <w:gridSpan w:val="3"/>
            <w:shd w:val="clear" w:color="auto" w:fill="auto"/>
          </w:tcPr>
          <w:p w14:paraId="0764F8F2" w14:textId="77777777" w:rsidR="00F1031A" w:rsidRPr="00B50FF9" w:rsidRDefault="00F1031A" w:rsidP="00FF2A85">
            <w:pPr>
              <w:rPr>
                <w:rFonts w:ascii="Arial" w:hAnsi="Arial" w:cs="Arial"/>
                <w:sz w:val="19"/>
                <w:szCs w:val="19"/>
              </w:rPr>
            </w:pPr>
          </w:p>
        </w:tc>
        <w:tc>
          <w:tcPr>
            <w:tcW w:w="5441" w:type="dxa"/>
            <w:gridSpan w:val="3"/>
            <w:shd w:val="clear" w:color="auto" w:fill="FFFFFF" w:themeFill="background1"/>
          </w:tcPr>
          <w:p w14:paraId="0764F8F3" w14:textId="77777777" w:rsidR="00F1031A" w:rsidRPr="00B50FF9" w:rsidRDefault="00F1031A" w:rsidP="00FF2A85">
            <w:pPr>
              <w:rPr>
                <w:rFonts w:ascii="Arial" w:hAnsi="Arial" w:cs="Arial"/>
                <w:sz w:val="19"/>
                <w:szCs w:val="19"/>
              </w:rPr>
            </w:pPr>
          </w:p>
        </w:tc>
      </w:tr>
      <w:tr w:rsidR="00F1031A" w:rsidRPr="00B50FF9" w14:paraId="0764F8F7" w14:textId="77777777" w:rsidTr="00DD5CA5">
        <w:trPr>
          <w:jc w:val="center"/>
        </w:trPr>
        <w:tc>
          <w:tcPr>
            <w:tcW w:w="4306" w:type="dxa"/>
            <w:gridSpan w:val="3"/>
            <w:shd w:val="clear" w:color="auto" w:fill="B2A1C7" w:themeFill="accent4" w:themeFillTint="99"/>
          </w:tcPr>
          <w:p w14:paraId="0764F8F5" w14:textId="77777777" w:rsidR="00F1031A" w:rsidRPr="00B50FF9" w:rsidRDefault="00F1031A" w:rsidP="00FF2A85">
            <w:pPr>
              <w:rPr>
                <w:rFonts w:ascii="Arial" w:hAnsi="Arial" w:cs="Arial"/>
                <w:sz w:val="19"/>
                <w:szCs w:val="19"/>
              </w:rPr>
            </w:pPr>
            <w:r w:rsidRPr="00B50FF9">
              <w:rPr>
                <w:rFonts w:ascii="Arial" w:hAnsi="Arial" w:cs="Arial"/>
                <w:sz w:val="19"/>
                <w:szCs w:val="19"/>
              </w:rPr>
              <w:t>Výsledky odborného hodnotenia zadal</w:t>
            </w:r>
            <w:r w:rsidRPr="00331652">
              <w:rPr>
                <w:rStyle w:val="Odkaznapoznmkupodiarou"/>
                <w:rFonts w:ascii="Arial" w:hAnsi="Arial" w:cs="Arial"/>
                <w:b/>
                <w:sz w:val="19"/>
                <w:szCs w:val="19"/>
              </w:rPr>
              <w:footnoteReference w:id="15"/>
            </w:r>
            <w:r w:rsidRPr="00331652">
              <w:rPr>
                <w:rFonts w:ascii="Arial" w:hAnsi="Arial" w:cs="Arial"/>
                <w:b/>
                <w:sz w:val="19"/>
                <w:szCs w:val="19"/>
              </w:rPr>
              <w:t>:</w:t>
            </w:r>
          </w:p>
        </w:tc>
        <w:tc>
          <w:tcPr>
            <w:tcW w:w="5441" w:type="dxa"/>
            <w:gridSpan w:val="3"/>
            <w:shd w:val="clear" w:color="auto" w:fill="auto"/>
          </w:tcPr>
          <w:p w14:paraId="0764F8F6" w14:textId="77777777" w:rsidR="00F1031A" w:rsidRPr="00B50FF9" w:rsidRDefault="00F1031A" w:rsidP="00FF2A85">
            <w:pPr>
              <w:rPr>
                <w:rFonts w:ascii="Arial" w:hAnsi="Arial" w:cs="Arial"/>
                <w:sz w:val="19"/>
                <w:szCs w:val="19"/>
              </w:rPr>
            </w:pPr>
          </w:p>
        </w:tc>
      </w:tr>
      <w:tr w:rsidR="00F1031A" w:rsidRPr="00B50FF9" w14:paraId="0764F8FA" w14:textId="77777777" w:rsidTr="00DD5CA5">
        <w:trPr>
          <w:jc w:val="center"/>
        </w:trPr>
        <w:tc>
          <w:tcPr>
            <w:tcW w:w="4306" w:type="dxa"/>
            <w:gridSpan w:val="3"/>
            <w:shd w:val="clear" w:color="auto" w:fill="B2A1C7" w:themeFill="accent4" w:themeFillTint="99"/>
          </w:tcPr>
          <w:p w14:paraId="0764F8F8"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F9" w14:textId="77777777" w:rsidR="00F1031A" w:rsidRPr="00B50FF9" w:rsidRDefault="00F1031A" w:rsidP="00FF2A85">
            <w:pPr>
              <w:rPr>
                <w:rFonts w:ascii="Arial" w:hAnsi="Arial" w:cs="Arial"/>
                <w:sz w:val="19"/>
                <w:szCs w:val="19"/>
              </w:rPr>
            </w:pPr>
          </w:p>
        </w:tc>
      </w:tr>
      <w:tr w:rsidR="00F1031A" w:rsidRPr="00B50FF9" w14:paraId="0764F8FD" w14:textId="77777777" w:rsidTr="00DD5CA5">
        <w:trPr>
          <w:jc w:val="center"/>
        </w:trPr>
        <w:tc>
          <w:tcPr>
            <w:tcW w:w="4306" w:type="dxa"/>
            <w:gridSpan w:val="3"/>
            <w:tcBorders>
              <w:bottom w:val="nil"/>
            </w:tcBorders>
            <w:shd w:val="clear" w:color="auto" w:fill="B2A1C7" w:themeFill="accent4" w:themeFillTint="99"/>
          </w:tcPr>
          <w:p w14:paraId="0764F8FB"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C" w14:textId="77777777" w:rsidR="00F1031A" w:rsidRPr="00B50FF9" w:rsidRDefault="00F1031A" w:rsidP="00FF2A85">
            <w:pPr>
              <w:rPr>
                <w:rFonts w:ascii="Arial" w:hAnsi="Arial" w:cs="Arial"/>
                <w:sz w:val="19"/>
                <w:szCs w:val="19"/>
              </w:rPr>
            </w:pPr>
          </w:p>
        </w:tc>
      </w:tr>
      <w:tr w:rsidR="00F1031A" w:rsidRPr="00B50FF9" w14:paraId="0764F8FF" w14:textId="77777777" w:rsidTr="007736B4">
        <w:trPr>
          <w:jc w:val="center"/>
        </w:trPr>
        <w:tc>
          <w:tcPr>
            <w:tcW w:w="9747" w:type="dxa"/>
            <w:gridSpan w:val="6"/>
            <w:shd w:val="clear" w:color="auto" w:fill="FFFFFF" w:themeFill="background1"/>
          </w:tcPr>
          <w:p w14:paraId="0764F8FE" w14:textId="77777777" w:rsidR="00F1031A" w:rsidRPr="00B50FF9" w:rsidRDefault="00F1031A" w:rsidP="00FF2A85">
            <w:pPr>
              <w:rPr>
                <w:rFonts w:ascii="Arial" w:hAnsi="Arial" w:cs="Arial"/>
                <w:sz w:val="19"/>
                <w:szCs w:val="19"/>
              </w:rPr>
            </w:pPr>
          </w:p>
        </w:tc>
      </w:tr>
      <w:tr w:rsidR="00F1031A" w:rsidRPr="00B50FF9" w14:paraId="0764F902" w14:textId="77777777" w:rsidTr="00DD5CA5">
        <w:trPr>
          <w:jc w:val="center"/>
        </w:trPr>
        <w:tc>
          <w:tcPr>
            <w:tcW w:w="4306" w:type="dxa"/>
            <w:gridSpan w:val="3"/>
            <w:shd w:val="clear" w:color="auto" w:fill="B2A1C7" w:themeFill="accent4" w:themeFillTint="99"/>
          </w:tcPr>
          <w:p w14:paraId="0764F900" w14:textId="77777777" w:rsidR="00F1031A" w:rsidRPr="00B50FF9" w:rsidRDefault="00F1031A" w:rsidP="00FF2A85">
            <w:pPr>
              <w:rPr>
                <w:rFonts w:ascii="Arial" w:hAnsi="Arial" w:cs="Arial"/>
                <w:sz w:val="19"/>
                <w:szCs w:val="19"/>
              </w:rPr>
            </w:pPr>
            <w:r w:rsidRPr="00B50FF9">
              <w:rPr>
                <w:rFonts w:ascii="Arial" w:hAnsi="Arial" w:cs="Arial"/>
                <w:sz w:val="19"/>
                <w:szCs w:val="19"/>
              </w:rPr>
              <w:t>Odborné hodnotenie za RO overil</w:t>
            </w:r>
            <w:r w:rsidRPr="00331652">
              <w:rPr>
                <w:rStyle w:val="Odkaznapoznmkupodiarou"/>
                <w:rFonts w:ascii="Arial" w:hAnsi="Arial" w:cs="Arial"/>
                <w:b/>
                <w:sz w:val="19"/>
                <w:szCs w:val="19"/>
              </w:rPr>
              <w:footnoteReference w:id="16"/>
            </w:r>
            <w:r w:rsidRPr="00331652">
              <w:rPr>
                <w:rFonts w:ascii="Arial" w:hAnsi="Arial" w:cs="Arial"/>
                <w:b/>
                <w:sz w:val="19"/>
                <w:szCs w:val="19"/>
              </w:rPr>
              <w:t>:</w:t>
            </w:r>
          </w:p>
        </w:tc>
        <w:tc>
          <w:tcPr>
            <w:tcW w:w="5441" w:type="dxa"/>
            <w:gridSpan w:val="3"/>
            <w:shd w:val="clear" w:color="auto" w:fill="FFFFFF" w:themeFill="background1"/>
          </w:tcPr>
          <w:p w14:paraId="0764F901" w14:textId="77777777" w:rsidR="00F1031A" w:rsidRPr="00B50FF9" w:rsidRDefault="00F1031A" w:rsidP="00FF2A85">
            <w:pPr>
              <w:rPr>
                <w:rFonts w:ascii="Arial" w:hAnsi="Arial" w:cs="Arial"/>
                <w:sz w:val="19"/>
                <w:szCs w:val="19"/>
              </w:rPr>
            </w:pPr>
          </w:p>
        </w:tc>
      </w:tr>
      <w:tr w:rsidR="00F1031A" w:rsidRPr="00B50FF9" w14:paraId="0764F905" w14:textId="77777777" w:rsidTr="00DD5CA5">
        <w:trPr>
          <w:jc w:val="center"/>
        </w:trPr>
        <w:tc>
          <w:tcPr>
            <w:tcW w:w="4306" w:type="dxa"/>
            <w:gridSpan w:val="3"/>
            <w:shd w:val="clear" w:color="auto" w:fill="B2A1C7" w:themeFill="accent4" w:themeFillTint="99"/>
          </w:tcPr>
          <w:p w14:paraId="0764F903" w14:textId="77777777" w:rsidR="00F1031A" w:rsidRPr="00B50FF9" w:rsidRDefault="00F1031A" w:rsidP="00FF2A85">
            <w:pPr>
              <w:rPr>
                <w:rFonts w:ascii="Arial" w:hAnsi="Arial" w:cs="Arial"/>
                <w:sz w:val="19"/>
                <w:szCs w:val="19"/>
              </w:rPr>
            </w:pPr>
            <w:r w:rsidRPr="00B50FF9">
              <w:rPr>
                <w:rFonts w:ascii="Arial" w:hAnsi="Arial" w:cs="Arial"/>
                <w:sz w:val="19"/>
                <w:szCs w:val="19"/>
              </w:rPr>
              <w:lastRenderedPageBreak/>
              <w:t>Dátum:</w:t>
            </w:r>
          </w:p>
        </w:tc>
        <w:tc>
          <w:tcPr>
            <w:tcW w:w="5441" w:type="dxa"/>
            <w:gridSpan w:val="3"/>
            <w:shd w:val="clear" w:color="auto" w:fill="FFFFFF" w:themeFill="background1"/>
          </w:tcPr>
          <w:p w14:paraId="0764F904" w14:textId="77777777" w:rsidR="00F1031A" w:rsidRPr="00B50FF9" w:rsidRDefault="00F1031A" w:rsidP="00FF2A85">
            <w:pPr>
              <w:rPr>
                <w:rFonts w:ascii="Arial" w:hAnsi="Arial" w:cs="Arial"/>
                <w:sz w:val="19"/>
                <w:szCs w:val="19"/>
              </w:rPr>
            </w:pPr>
          </w:p>
        </w:tc>
      </w:tr>
      <w:tr w:rsidR="00F1031A" w:rsidRPr="00B50FF9" w14:paraId="0764F908" w14:textId="77777777" w:rsidTr="00DD5CA5">
        <w:trPr>
          <w:trHeight w:val="256"/>
          <w:jc w:val="center"/>
        </w:trPr>
        <w:tc>
          <w:tcPr>
            <w:tcW w:w="4306" w:type="dxa"/>
            <w:gridSpan w:val="3"/>
            <w:shd w:val="clear" w:color="auto" w:fill="B2A1C7" w:themeFill="accent4" w:themeFillTint="99"/>
          </w:tcPr>
          <w:p w14:paraId="0764F906"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tcPr>
          <w:p w14:paraId="0764F907" w14:textId="77777777" w:rsidR="00F1031A" w:rsidRPr="00B50FF9" w:rsidRDefault="00F1031A" w:rsidP="00FF2A85">
            <w:pPr>
              <w:rPr>
                <w:rFonts w:ascii="Arial" w:hAnsi="Arial" w:cs="Arial"/>
                <w:sz w:val="19"/>
                <w:szCs w:val="19"/>
              </w:rPr>
            </w:pPr>
          </w:p>
        </w:tc>
      </w:tr>
    </w:tbl>
    <w:p w14:paraId="0764F909" w14:textId="77777777" w:rsidR="00FD028A" w:rsidRDefault="00FD028A" w:rsidP="00A66794"/>
    <w:p w14:paraId="637321AB" w14:textId="11807CD7" w:rsidR="00684FF5" w:rsidRDefault="00684FF5" w:rsidP="00A66794"/>
    <w:p w14:paraId="50CF3ED8" w14:textId="749F2D51" w:rsidR="00684FF5" w:rsidRDefault="00684FF5" w:rsidP="00684FF5">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61FCA85A" w14:textId="77777777" w:rsidR="00684FF5" w:rsidRPr="00FD028A" w:rsidRDefault="00684FF5" w:rsidP="00684FF5">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5144"/>
      </w:tblGrid>
      <w:tr w:rsidR="00684FF5" w14:paraId="2C0114E5" w14:textId="77777777" w:rsidTr="009D3E7B">
        <w:trPr>
          <w:trHeight w:val="2000"/>
          <w:jc w:val="center"/>
        </w:trPr>
        <w:tc>
          <w:tcPr>
            <w:tcW w:w="9747" w:type="dxa"/>
            <w:gridSpan w:val="5"/>
            <w:shd w:val="clear" w:color="auto" w:fill="5F497A" w:themeFill="accent4" w:themeFillShade="BF"/>
            <w:vAlign w:val="center"/>
          </w:tcPr>
          <w:p w14:paraId="34D35F70" w14:textId="2C2CF946" w:rsidR="00684FF5" w:rsidRPr="00B2461A" w:rsidRDefault="00CA3018" w:rsidP="00CA3018">
            <w:pPr>
              <w:jc w:val="center"/>
              <w:rPr>
                <w:b/>
                <w:color w:val="FFFFFF" w:themeColor="background1"/>
                <w:sz w:val="36"/>
                <w:szCs w:val="36"/>
              </w:rPr>
            </w:pPr>
            <w:r>
              <w:rPr>
                <w:b/>
                <w:color w:val="FFFFFF" w:themeColor="background1"/>
                <w:sz w:val="36"/>
                <w:szCs w:val="36"/>
              </w:rPr>
              <w:t>Individuálny h</w:t>
            </w:r>
            <w:r w:rsidR="00684FF5" w:rsidRPr="00B2461A">
              <w:rPr>
                <w:b/>
                <w:color w:val="FFFFFF" w:themeColor="background1"/>
                <w:sz w:val="36"/>
                <w:szCs w:val="36"/>
              </w:rPr>
              <w:t>odnotiaci hárok odborného hodnotenia žiadosti o nenávratný finančný príspevok</w:t>
            </w:r>
          </w:p>
        </w:tc>
      </w:tr>
      <w:tr w:rsidR="00684FF5" w:rsidRPr="00B50FF9" w14:paraId="7D9BE238" w14:textId="77777777" w:rsidTr="009D3E7B">
        <w:trPr>
          <w:trHeight w:val="330"/>
          <w:jc w:val="center"/>
        </w:trPr>
        <w:tc>
          <w:tcPr>
            <w:tcW w:w="2688" w:type="dxa"/>
            <w:gridSpan w:val="2"/>
          </w:tcPr>
          <w:p w14:paraId="408B5A6D"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3"/>
          </w:tcPr>
          <w:p w14:paraId="3D18DB25"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Efektívna verejná správa</w:t>
            </w:r>
          </w:p>
        </w:tc>
      </w:tr>
      <w:tr w:rsidR="00684FF5" w:rsidRPr="00B50FF9" w14:paraId="3D94A003" w14:textId="77777777" w:rsidTr="009D3E7B">
        <w:trPr>
          <w:trHeight w:val="291"/>
          <w:jc w:val="center"/>
        </w:trPr>
        <w:tc>
          <w:tcPr>
            <w:tcW w:w="2688" w:type="dxa"/>
            <w:gridSpan w:val="2"/>
          </w:tcPr>
          <w:p w14:paraId="60427EFE"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3"/>
          </w:tcPr>
          <w:p w14:paraId="720ED1D4" w14:textId="77777777" w:rsidR="00684FF5" w:rsidRPr="00B50FF9" w:rsidRDefault="00684FF5" w:rsidP="009D3E7B">
            <w:pPr>
              <w:spacing w:before="40" w:after="40"/>
              <w:rPr>
                <w:rFonts w:ascii="Arial" w:hAnsi="Arial" w:cs="Arial"/>
                <w:sz w:val="19"/>
                <w:szCs w:val="19"/>
              </w:rPr>
            </w:pPr>
            <w:r>
              <w:rPr>
                <w:rFonts w:ascii="Arial" w:hAnsi="Arial" w:cs="Arial"/>
                <w:sz w:val="19"/>
                <w:szCs w:val="19"/>
              </w:rPr>
              <w:t xml:space="preserve">PO č. 1 </w:t>
            </w:r>
            <w:r w:rsidRPr="00B50FF9">
              <w:rPr>
                <w:rFonts w:ascii="Arial" w:hAnsi="Arial" w:cs="Arial"/>
                <w:sz w:val="19"/>
                <w:szCs w:val="19"/>
              </w:rPr>
              <w:t>Posilnené inštitucionálne kapacity a efektívna verejná správa</w:t>
            </w:r>
            <w:r>
              <w:rPr>
                <w:rFonts w:ascii="Arial" w:hAnsi="Arial" w:cs="Arial"/>
                <w:sz w:val="19"/>
                <w:szCs w:val="19"/>
              </w:rPr>
              <w:t xml:space="preserve"> (NP)</w:t>
            </w:r>
          </w:p>
        </w:tc>
      </w:tr>
      <w:tr w:rsidR="00684FF5" w:rsidRPr="00B50FF9" w14:paraId="1808556D" w14:textId="77777777" w:rsidTr="009D3E7B">
        <w:trPr>
          <w:trHeight w:val="255"/>
          <w:jc w:val="center"/>
        </w:trPr>
        <w:tc>
          <w:tcPr>
            <w:tcW w:w="2688" w:type="dxa"/>
            <w:gridSpan w:val="2"/>
          </w:tcPr>
          <w:p w14:paraId="09CB5F72"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3"/>
          </w:tcPr>
          <w:p w14:paraId="5A194F69" w14:textId="77777777" w:rsidR="00684FF5" w:rsidRPr="00B50FF9" w:rsidRDefault="00684FF5" w:rsidP="009D3E7B">
            <w:pPr>
              <w:tabs>
                <w:tab w:val="left" w:pos="1695"/>
              </w:tabs>
              <w:rPr>
                <w:rFonts w:ascii="Arial" w:hAnsi="Arial" w:cs="Arial"/>
                <w:sz w:val="19"/>
                <w:szCs w:val="19"/>
              </w:rPr>
            </w:pPr>
          </w:p>
        </w:tc>
      </w:tr>
      <w:tr w:rsidR="00684FF5" w:rsidRPr="00B50FF9" w14:paraId="628B8A2E" w14:textId="77777777" w:rsidTr="009D3E7B">
        <w:trPr>
          <w:trHeight w:val="330"/>
          <w:jc w:val="center"/>
        </w:trPr>
        <w:tc>
          <w:tcPr>
            <w:tcW w:w="2688" w:type="dxa"/>
            <w:gridSpan w:val="2"/>
          </w:tcPr>
          <w:p w14:paraId="12C1E7C1"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3"/>
          </w:tcPr>
          <w:p w14:paraId="33E49096" w14:textId="77777777" w:rsidR="00684FF5" w:rsidRPr="00B50FF9" w:rsidRDefault="00684FF5" w:rsidP="009D3E7B">
            <w:pPr>
              <w:tabs>
                <w:tab w:val="left" w:pos="1695"/>
              </w:tabs>
              <w:rPr>
                <w:rFonts w:ascii="Arial" w:hAnsi="Arial" w:cs="Arial"/>
                <w:sz w:val="19"/>
                <w:szCs w:val="19"/>
              </w:rPr>
            </w:pPr>
          </w:p>
        </w:tc>
      </w:tr>
      <w:tr w:rsidR="00684FF5" w:rsidRPr="00B50FF9" w14:paraId="4A4F827F" w14:textId="77777777" w:rsidTr="009D3E7B">
        <w:trPr>
          <w:trHeight w:val="288"/>
          <w:jc w:val="center"/>
        </w:trPr>
        <w:tc>
          <w:tcPr>
            <w:tcW w:w="2688" w:type="dxa"/>
            <w:gridSpan w:val="2"/>
          </w:tcPr>
          <w:p w14:paraId="1E40EFB0"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3"/>
          </w:tcPr>
          <w:p w14:paraId="3C37F8C5" w14:textId="77777777" w:rsidR="00684FF5" w:rsidRPr="00B50FF9" w:rsidRDefault="00684FF5" w:rsidP="009D3E7B">
            <w:pPr>
              <w:tabs>
                <w:tab w:val="left" w:pos="1695"/>
              </w:tabs>
              <w:rPr>
                <w:rFonts w:ascii="Arial" w:hAnsi="Arial" w:cs="Arial"/>
                <w:sz w:val="19"/>
                <w:szCs w:val="19"/>
              </w:rPr>
            </w:pPr>
          </w:p>
        </w:tc>
      </w:tr>
      <w:tr w:rsidR="00684FF5" w:rsidRPr="00B50FF9" w14:paraId="11DA2EA5" w14:textId="77777777" w:rsidTr="009D3E7B">
        <w:trPr>
          <w:trHeight w:val="285"/>
          <w:jc w:val="center"/>
        </w:trPr>
        <w:tc>
          <w:tcPr>
            <w:tcW w:w="2688" w:type="dxa"/>
            <w:gridSpan w:val="2"/>
          </w:tcPr>
          <w:p w14:paraId="674E0F50"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3"/>
          </w:tcPr>
          <w:p w14:paraId="38AE4D59" w14:textId="77777777" w:rsidR="00684FF5" w:rsidRPr="00B50FF9" w:rsidRDefault="00684FF5" w:rsidP="009D3E7B">
            <w:pPr>
              <w:tabs>
                <w:tab w:val="left" w:pos="1695"/>
              </w:tabs>
              <w:rPr>
                <w:rFonts w:ascii="Arial" w:hAnsi="Arial" w:cs="Arial"/>
                <w:sz w:val="19"/>
                <w:szCs w:val="19"/>
              </w:rPr>
            </w:pPr>
          </w:p>
        </w:tc>
      </w:tr>
      <w:tr w:rsidR="00684FF5" w:rsidRPr="00B50FF9" w14:paraId="0FA1486A" w14:textId="77777777" w:rsidTr="009D3E7B">
        <w:trPr>
          <w:trHeight w:val="252"/>
          <w:jc w:val="center"/>
        </w:trPr>
        <w:tc>
          <w:tcPr>
            <w:tcW w:w="2688" w:type="dxa"/>
            <w:gridSpan w:val="2"/>
          </w:tcPr>
          <w:p w14:paraId="7A3C2536" w14:textId="77777777" w:rsidR="00684FF5" w:rsidRPr="00B50FF9" w:rsidRDefault="00684FF5" w:rsidP="009D3E7B">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3"/>
          </w:tcPr>
          <w:p w14:paraId="706C8E70" w14:textId="77777777" w:rsidR="00684FF5" w:rsidRPr="00B50FF9" w:rsidRDefault="00684FF5" w:rsidP="009D3E7B">
            <w:pPr>
              <w:tabs>
                <w:tab w:val="left" w:pos="1701"/>
              </w:tabs>
              <w:rPr>
                <w:rFonts w:ascii="Arial" w:hAnsi="Arial" w:cs="Arial"/>
                <w:sz w:val="19"/>
                <w:szCs w:val="19"/>
              </w:rPr>
            </w:pPr>
          </w:p>
        </w:tc>
      </w:tr>
      <w:tr w:rsidR="00CA3018" w:rsidRPr="00B50FF9" w14:paraId="5837A114" w14:textId="77777777" w:rsidTr="00AC786B">
        <w:trPr>
          <w:jc w:val="center"/>
        </w:trPr>
        <w:tc>
          <w:tcPr>
            <w:tcW w:w="700" w:type="dxa"/>
            <w:shd w:val="clear" w:color="auto" w:fill="B2A1C7" w:themeFill="accent4" w:themeFillTint="99"/>
          </w:tcPr>
          <w:p w14:paraId="3963C960" w14:textId="77777777" w:rsidR="00CA3018" w:rsidRPr="00B50FF9" w:rsidRDefault="00CA3018" w:rsidP="009D3E7B">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44312A90" w14:textId="008349AA" w:rsidR="00CA3018" w:rsidRPr="00B50FF9" w:rsidRDefault="00CA3018" w:rsidP="00A75E16">
            <w:pPr>
              <w:jc w:val="center"/>
              <w:rPr>
                <w:rFonts w:ascii="Arial" w:hAnsi="Arial" w:cs="Arial"/>
                <w:b/>
                <w:sz w:val="19"/>
                <w:szCs w:val="19"/>
              </w:rPr>
            </w:pPr>
            <w:r w:rsidRPr="00B50FF9">
              <w:rPr>
                <w:rFonts w:ascii="Arial" w:hAnsi="Arial" w:cs="Arial"/>
                <w:b/>
                <w:sz w:val="19"/>
                <w:szCs w:val="19"/>
              </w:rPr>
              <w:t>Vylučujúce hodnotiace kritériá</w:t>
            </w:r>
            <w:r w:rsidR="00A75E16" w:rsidRPr="00B50FF9">
              <w:rPr>
                <w:rStyle w:val="Odkaznapoznmkupodiarou"/>
                <w:rFonts w:ascii="Arial" w:hAnsi="Arial" w:cs="Arial"/>
                <w:b/>
                <w:sz w:val="19"/>
                <w:szCs w:val="19"/>
              </w:rPr>
              <w:footnoteReference w:id="17"/>
            </w:r>
          </w:p>
        </w:tc>
        <w:tc>
          <w:tcPr>
            <w:tcW w:w="1915" w:type="dxa"/>
            <w:gridSpan w:val="2"/>
            <w:shd w:val="clear" w:color="auto" w:fill="B2A1C7" w:themeFill="accent4" w:themeFillTint="99"/>
          </w:tcPr>
          <w:p w14:paraId="2D3AA31E" w14:textId="77777777" w:rsidR="00CA3018" w:rsidRPr="00B50FF9" w:rsidRDefault="00CA3018" w:rsidP="009D3E7B">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8"/>
            </w:r>
          </w:p>
        </w:tc>
        <w:tc>
          <w:tcPr>
            <w:tcW w:w="5144" w:type="dxa"/>
            <w:shd w:val="clear" w:color="auto" w:fill="B2A1C7" w:themeFill="accent4" w:themeFillTint="99"/>
          </w:tcPr>
          <w:p w14:paraId="6932AD84" w14:textId="77777777" w:rsidR="00CA3018" w:rsidRPr="00B50FF9" w:rsidRDefault="00CA3018" w:rsidP="009D3E7B">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9"/>
            </w:r>
          </w:p>
        </w:tc>
      </w:tr>
      <w:tr w:rsidR="00CA3018" w:rsidRPr="00B50FF9" w14:paraId="1AE58513" w14:textId="77777777" w:rsidTr="00C47C90">
        <w:trPr>
          <w:trHeight w:val="1247"/>
          <w:jc w:val="center"/>
        </w:trPr>
        <w:tc>
          <w:tcPr>
            <w:tcW w:w="700" w:type="dxa"/>
            <w:shd w:val="clear" w:color="auto" w:fill="auto"/>
          </w:tcPr>
          <w:p w14:paraId="692B6D55"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1.1</w:t>
            </w:r>
          </w:p>
        </w:tc>
        <w:tc>
          <w:tcPr>
            <w:tcW w:w="1988" w:type="dxa"/>
            <w:tcBorders>
              <w:bottom w:val="single" w:sz="4" w:space="0" w:color="auto"/>
            </w:tcBorders>
            <w:shd w:val="clear" w:color="auto" w:fill="auto"/>
          </w:tcPr>
          <w:p w14:paraId="420E3364" w14:textId="77777777" w:rsidR="00CA3018" w:rsidRPr="00B50FF9" w:rsidRDefault="00CA3018" w:rsidP="009D3E7B">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35D6512E" w14:textId="77777777" w:rsidR="00CA3018" w:rsidRPr="00B50FF9" w:rsidRDefault="00CA3018" w:rsidP="009D3E7B">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tc>
          <w:tcPr>
            <w:tcW w:w="5144" w:type="dxa"/>
            <w:shd w:val="clear" w:color="auto" w:fill="auto"/>
          </w:tcPr>
          <w:p w14:paraId="4BFF4421" w14:textId="77777777" w:rsidR="00CA3018" w:rsidRPr="00B50FF9" w:rsidRDefault="00CA3018" w:rsidP="009D3E7B">
            <w:pPr>
              <w:jc w:val="center"/>
              <w:rPr>
                <w:rFonts w:ascii="Arial" w:hAnsi="Arial" w:cs="Arial"/>
                <w:b/>
                <w:sz w:val="19"/>
                <w:szCs w:val="19"/>
              </w:rPr>
            </w:pPr>
          </w:p>
        </w:tc>
      </w:tr>
      <w:tr w:rsidR="00CA3018" w:rsidRPr="00B50FF9" w14:paraId="0C73EDB9" w14:textId="77777777" w:rsidTr="00BB2838">
        <w:trPr>
          <w:trHeight w:val="1247"/>
          <w:jc w:val="center"/>
        </w:trPr>
        <w:tc>
          <w:tcPr>
            <w:tcW w:w="700" w:type="dxa"/>
            <w:shd w:val="clear" w:color="auto" w:fill="auto"/>
          </w:tcPr>
          <w:p w14:paraId="722EF0A2" w14:textId="77777777" w:rsidR="00CA3018" w:rsidRPr="00DC5DC8" w:rsidRDefault="00CA3018" w:rsidP="009D3E7B">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0DD262AD" w14:textId="77777777" w:rsidR="00CA3018" w:rsidRPr="00DC5DC8" w:rsidRDefault="00CA3018" w:rsidP="009D3E7B">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5B204902" w14:textId="77777777" w:rsidR="00CA3018" w:rsidRPr="00DC5DC8" w:rsidRDefault="00CA3018" w:rsidP="009D3E7B">
            <w:pPr>
              <w:rPr>
                <w:rFonts w:ascii="Arial" w:hAnsi="Arial" w:cs="Arial"/>
                <w:sz w:val="19"/>
                <w:szCs w:val="19"/>
              </w:rPr>
            </w:pPr>
          </w:p>
          <w:p w14:paraId="009DBA7B" w14:textId="77777777" w:rsidR="00CA3018" w:rsidRPr="00DC5DC8" w:rsidRDefault="00CA3018" w:rsidP="009D3E7B">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3E07B19D" w14:textId="77777777" w:rsidR="00CA3018" w:rsidRPr="00DC5DC8" w:rsidRDefault="00CA3018" w:rsidP="009D3E7B">
            <w:pPr>
              <w:rPr>
                <w:rFonts w:ascii="Arial" w:hAnsi="Arial" w:cs="Arial"/>
                <w:sz w:val="19"/>
                <w:szCs w:val="19"/>
              </w:rPr>
            </w:pPr>
          </w:p>
        </w:tc>
        <w:tc>
          <w:tcPr>
            <w:tcW w:w="5144" w:type="dxa"/>
            <w:shd w:val="clear" w:color="auto" w:fill="auto"/>
          </w:tcPr>
          <w:p w14:paraId="4C20413F" w14:textId="77777777" w:rsidR="00CA3018" w:rsidRPr="00B50FF9" w:rsidRDefault="00CA3018" w:rsidP="009D3E7B">
            <w:pPr>
              <w:jc w:val="center"/>
              <w:rPr>
                <w:rFonts w:ascii="Arial" w:hAnsi="Arial" w:cs="Arial"/>
                <w:b/>
                <w:sz w:val="19"/>
                <w:szCs w:val="19"/>
              </w:rPr>
            </w:pPr>
          </w:p>
        </w:tc>
      </w:tr>
      <w:tr w:rsidR="00CA3018" w:rsidRPr="00B50FF9" w14:paraId="3FDA9F83" w14:textId="77777777" w:rsidTr="00E358C1">
        <w:trPr>
          <w:trHeight w:val="1247"/>
          <w:jc w:val="center"/>
        </w:trPr>
        <w:tc>
          <w:tcPr>
            <w:tcW w:w="700" w:type="dxa"/>
            <w:shd w:val="clear" w:color="auto" w:fill="auto"/>
          </w:tcPr>
          <w:p w14:paraId="567391E5" w14:textId="77777777" w:rsidR="00CA3018" w:rsidRPr="00B50FF9" w:rsidRDefault="00CA3018" w:rsidP="009D3E7B">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2AB0E72B" w14:textId="77777777" w:rsidR="00CA3018" w:rsidRPr="00B50FF9" w:rsidRDefault="00CA3018" w:rsidP="009D3E7B">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5FA12274" w14:textId="77777777" w:rsidR="00CA3018" w:rsidRPr="00B50FF9" w:rsidRDefault="00CA3018" w:rsidP="009D3E7B">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43B3A112" w14:textId="77777777" w:rsidR="00CA3018" w:rsidRPr="00B50FF9" w:rsidRDefault="00CA3018" w:rsidP="009D3E7B">
            <w:pPr>
              <w:rPr>
                <w:rFonts w:ascii="Arial" w:hAnsi="Arial" w:cs="Arial"/>
                <w:sz w:val="19"/>
                <w:szCs w:val="19"/>
              </w:rPr>
            </w:pPr>
            <w:r w:rsidRPr="00B50FF9">
              <w:rPr>
                <w:rFonts w:ascii="Arial" w:hAnsi="Arial" w:cs="Arial"/>
                <w:sz w:val="19"/>
                <w:szCs w:val="19"/>
              </w:rPr>
              <w:lastRenderedPageBreak/>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tc>
          <w:tcPr>
            <w:tcW w:w="5144" w:type="dxa"/>
            <w:shd w:val="clear" w:color="auto" w:fill="auto"/>
          </w:tcPr>
          <w:p w14:paraId="2189D5C5" w14:textId="77777777" w:rsidR="00CA3018" w:rsidRPr="00B50FF9" w:rsidRDefault="00CA3018" w:rsidP="009D3E7B">
            <w:pPr>
              <w:jc w:val="center"/>
              <w:rPr>
                <w:rFonts w:ascii="Arial" w:hAnsi="Arial" w:cs="Arial"/>
                <w:b/>
                <w:sz w:val="19"/>
                <w:szCs w:val="19"/>
              </w:rPr>
            </w:pPr>
          </w:p>
        </w:tc>
      </w:tr>
      <w:tr w:rsidR="00CA3018" w:rsidRPr="00B50FF9" w14:paraId="583D387C" w14:textId="77777777" w:rsidTr="00896570">
        <w:trPr>
          <w:trHeight w:val="1247"/>
          <w:jc w:val="center"/>
        </w:trPr>
        <w:tc>
          <w:tcPr>
            <w:tcW w:w="700" w:type="dxa"/>
            <w:shd w:val="clear" w:color="auto" w:fill="auto"/>
          </w:tcPr>
          <w:p w14:paraId="4126403A" w14:textId="77777777" w:rsidR="00CA3018" w:rsidRPr="00B50FF9" w:rsidRDefault="00CA3018" w:rsidP="009D3E7B">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737AD087" w14:textId="77777777" w:rsidR="00CA3018" w:rsidRPr="00B50FF9" w:rsidRDefault="00CA3018" w:rsidP="009D3E7B">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499EB49E" w14:textId="77777777" w:rsidR="00CA3018" w:rsidRPr="00B50FF9" w:rsidRDefault="00CA3018" w:rsidP="009D3E7B">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tc>
          <w:tcPr>
            <w:tcW w:w="5144" w:type="dxa"/>
            <w:shd w:val="clear" w:color="auto" w:fill="auto"/>
          </w:tcPr>
          <w:p w14:paraId="2782993B" w14:textId="77777777" w:rsidR="00CA3018" w:rsidRPr="00B50FF9" w:rsidRDefault="00CA3018" w:rsidP="009D3E7B">
            <w:pPr>
              <w:jc w:val="center"/>
              <w:rPr>
                <w:rFonts w:ascii="Arial" w:hAnsi="Arial" w:cs="Arial"/>
                <w:b/>
                <w:sz w:val="19"/>
                <w:szCs w:val="19"/>
              </w:rPr>
            </w:pPr>
          </w:p>
        </w:tc>
      </w:tr>
      <w:tr w:rsidR="00CA3018" w:rsidRPr="00B50FF9" w14:paraId="665BA8A9" w14:textId="77777777" w:rsidTr="000D7736">
        <w:trPr>
          <w:trHeight w:val="1247"/>
          <w:jc w:val="center"/>
        </w:trPr>
        <w:tc>
          <w:tcPr>
            <w:tcW w:w="700" w:type="dxa"/>
            <w:shd w:val="clear" w:color="auto" w:fill="auto"/>
          </w:tcPr>
          <w:p w14:paraId="3FACD4E6"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64704BF3" w14:textId="77777777" w:rsidR="00CA3018" w:rsidRPr="00B50FF9" w:rsidRDefault="00CA3018" w:rsidP="009D3E7B">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431EA5A9" w14:textId="77777777" w:rsidR="00CA3018" w:rsidRPr="00B50FF9" w:rsidRDefault="00CA3018" w:rsidP="009D3E7B">
            <w:pPr>
              <w:rPr>
                <w:rFonts w:ascii="Arial" w:hAnsi="Arial" w:cs="Arial"/>
                <w:sz w:val="19"/>
                <w:szCs w:val="19"/>
              </w:rPr>
            </w:pPr>
            <w:r w:rsidRPr="00B50FF9">
              <w:rPr>
                <w:rFonts w:ascii="Arial" w:hAnsi="Arial" w:cs="Arial"/>
                <w:sz w:val="19"/>
                <w:szCs w:val="19"/>
              </w:rPr>
              <w:t>Navrhovaný spôsob realizácie projektu</w:t>
            </w:r>
          </w:p>
        </w:tc>
        <w:tc>
          <w:tcPr>
            <w:tcW w:w="5144" w:type="dxa"/>
            <w:shd w:val="clear" w:color="auto" w:fill="auto"/>
          </w:tcPr>
          <w:p w14:paraId="0DC55507" w14:textId="77777777" w:rsidR="00CA3018" w:rsidRPr="00B50FF9" w:rsidRDefault="00CA3018" w:rsidP="009D3E7B">
            <w:pPr>
              <w:jc w:val="center"/>
              <w:rPr>
                <w:rFonts w:ascii="Arial" w:hAnsi="Arial" w:cs="Arial"/>
                <w:b/>
                <w:sz w:val="19"/>
                <w:szCs w:val="19"/>
              </w:rPr>
            </w:pPr>
          </w:p>
        </w:tc>
      </w:tr>
      <w:tr w:rsidR="00CA3018" w:rsidRPr="00B50FF9" w14:paraId="4B77617D" w14:textId="77777777" w:rsidTr="00A35CD2">
        <w:trPr>
          <w:trHeight w:val="1247"/>
          <w:jc w:val="center"/>
        </w:trPr>
        <w:tc>
          <w:tcPr>
            <w:tcW w:w="700" w:type="dxa"/>
            <w:shd w:val="clear" w:color="auto" w:fill="auto"/>
          </w:tcPr>
          <w:p w14:paraId="6562414C"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56FDBA7" w14:textId="77777777" w:rsidR="00CA3018" w:rsidRPr="00B50FF9" w:rsidRDefault="00CA3018" w:rsidP="009D3E7B">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2F4A3D62" w14:textId="77777777" w:rsidR="00CA3018" w:rsidRPr="00B50FF9" w:rsidRDefault="00CA3018" w:rsidP="009D3E7B">
            <w:pPr>
              <w:rPr>
                <w:rFonts w:ascii="Arial" w:hAnsi="Arial" w:cs="Arial"/>
                <w:sz w:val="19"/>
                <w:szCs w:val="19"/>
              </w:rPr>
            </w:pPr>
            <w:r w:rsidRPr="00B50FF9">
              <w:rPr>
                <w:rFonts w:ascii="Arial" w:hAnsi="Arial" w:cs="Arial"/>
                <w:sz w:val="19"/>
                <w:szCs w:val="19"/>
              </w:rPr>
              <w:t>Navrhovaný spôsob realizácie projektu</w:t>
            </w:r>
          </w:p>
        </w:tc>
        <w:tc>
          <w:tcPr>
            <w:tcW w:w="5144" w:type="dxa"/>
            <w:shd w:val="clear" w:color="auto" w:fill="auto"/>
          </w:tcPr>
          <w:p w14:paraId="79945B16" w14:textId="77777777" w:rsidR="00CA3018" w:rsidRPr="00B50FF9" w:rsidRDefault="00CA3018" w:rsidP="009D3E7B">
            <w:pPr>
              <w:jc w:val="center"/>
              <w:rPr>
                <w:rFonts w:ascii="Arial" w:hAnsi="Arial" w:cs="Arial"/>
                <w:b/>
                <w:sz w:val="19"/>
                <w:szCs w:val="19"/>
              </w:rPr>
            </w:pPr>
          </w:p>
        </w:tc>
      </w:tr>
      <w:tr w:rsidR="00CA3018" w:rsidRPr="00B50FF9" w14:paraId="68C2E002" w14:textId="77777777" w:rsidTr="00080373">
        <w:trPr>
          <w:trHeight w:val="1247"/>
          <w:jc w:val="center"/>
        </w:trPr>
        <w:tc>
          <w:tcPr>
            <w:tcW w:w="700" w:type="dxa"/>
            <w:shd w:val="clear" w:color="auto" w:fill="auto"/>
          </w:tcPr>
          <w:p w14:paraId="3DE3D40C"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684AAFD1" w14:textId="77777777" w:rsidR="00CA3018" w:rsidRPr="00B50FF9" w:rsidRDefault="00CA3018" w:rsidP="009D3E7B">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447CE81" w14:textId="77777777" w:rsidR="00CA3018" w:rsidRPr="00B50FF9" w:rsidRDefault="00CA3018" w:rsidP="009D3E7B">
            <w:pPr>
              <w:rPr>
                <w:rFonts w:ascii="Arial" w:hAnsi="Arial" w:cs="Arial"/>
                <w:sz w:val="19"/>
                <w:szCs w:val="19"/>
              </w:rPr>
            </w:pPr>
            <w:r w:rsidRPr="00B50FF9">
              <w:rPr>
                <w:rFonts w:ascii="Arial" w:hAnsi="Arial" w:cs="Arial"/>
                <w:sz w:val="19"/>
                <w:szCs w:val="19"/>
              </w:rPr>
              <w:t>Navrhovaný spôsob realizácie projektu</w:t>
            </w:r>
          </w:p>
        </w:tc>
        <w:tc>
          <w:tcPr>
            <w:tcW w:w="5144" w:type="dxa"/>
            <w:shd w:val="clear" w:color="auto" w:fill="auto"/>
          </w:tcPr>
          <w:p w14:paraId="57FEE5CD" w14:textId="77777777" w:rsidR="00CA3018" w:rsidRPr="00B50FF9" w:rsidRDefault="00CA3018" w:rsidP="009D3E7B">
            <w:pPr>
              <w:jc w:val="center"/>
              <w:rPr>
                <w:rFonts w:ascii="Arial" w:hAnsi="Arial" w:cs="Arial"/>
                <w:b/>
                <w:sz w:val="19"/>
                <w:szCs w:val="19"/>
              </w:rPr>
            </w:pPr>
          </w:p>
        </w:tc>
      </w:tr>
      <w:tr w:rsidR="00CA3018" w:rsidRPr="00B50FF9" w14:paraId="02249638" w14:textId="77777777" w:rsidTr="00674298">
        <w:trPr>
          <w:trHeight w:val="1247"/>
          <w:jc w:val="center"/>
        </w:trPr>
        <w:tc>
          <w:tcPr>
            <w:tcW w:w="700" w:type="dxa"/>
            <w:shd w:val="clear" w:color="auto" w:fill="auto"/>
          </w:tcPr>
          <w:p w14:paraId="17189435"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24FA62D0" w14:textId="77777777" w:rsidR="00CA3018" w:rsidRPr="00B50FF9" w:rsidRDefault="00CA3018" w:rsidP="009D3E7B">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34AD89D3" w14:textId="77777777" w:rsidR="00CA3018" w:rsidRPr="00B50FF9" w:rsidRDefault="00CA3018" w:rsidP="009D3E7B">
            <w:pPr>
              <w:rPr>
                <w:rFonts w:ascii="Arial" w:hAnsi="Arial" w:cs="Arial"/>
                <w:sz w:val="19"/>
                <w:szCs w:val="19"/>
              </w:rPr>
            </w:pPr>
            <w:r w:rsidRPr="00B50FF9">
              <w:rPr>
                <w:rFonts w:ascii="Arial" w:hAnsi="Arial" w:cs="Arial"/>
                <w:sz w:val="19"/>
                <w:szCs w:val="19"/>
              </w:rPr>
              <w:t>Navrhovaný spôsob realizácie projektu</w:t>
            </w:r>
          </w:p>
        </w:tc>
        <w:tc>
          <w:tcPr>
            <w:tcW w:w="5144" w:type="dxa"/>
            <w:shd w:val="clear" w:color="auto" w:fill="auto"/>
          </w:tcPr>
          <w:p w14:paraId="42779F3C" w14:textId="77777777" w:rsidR="00CA3018" w:rsidRPr="00B50FF9" w:rsidRDefault="00CA3018" w:rsidP="009D3E7B">
            <w:pPr>
              <w:jc w:val="center"/>
              <w:rPr>
                <w:rFonts w:ascii="Arial" w:hAnsi="Arial" w:cs="Arial"/>
                <w:b/>
                <w:sz w:val="19"/>
                <w:szCs w:val="19"/>
              </w:rPr>
            </w:pPr>
          </w:p>
        </w:tc>
      </w:tr>
      <w:tr w:rsidR="00CA3018" w:rsidRPr="00B50FF9" w14:paraId="35937410" w14:textId="77777777" w:rsidTr="00B20A12">
        <w:trPr>
          <w:trHeight w:val="1247"/>
          <w:jc w:val="center"/>
        </w:trPr>
        <w:tc>
          <w:tcPr>
            <w:tcW w:w="700" w:type="dxa"/>
            <w:shd w:val="clear" w:color="auto" w:fill="auto"/>
          </w:tcPr>
          <w:p w14:paraId="50A3A3FB"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30D6B286" w14:textId="77777777" w:rsidR="00CA3018" w:rsidRPr="00B50FF9" w:rsidRDefault="00CA3018" w:rsidP="009D3E7B">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378B7D19" w14:textId="77777777" w:rsidR="00CA3018" w:rsidRPr="00B50FF9" w:rsidRDefault="00CA3018" w:rsidP="009D3E7B">
            <w:pPr>
              <w:rPr>
                <w:rFonts w:ascii="Arial" w:hAnsi="Arial" w:cs="Arial"/>
                <w:sz w:val="19"/>
                <w:szCs w:val="19"/>
              </w:rPr>
            </w:pPr>
            <w:r w:rsidRPr="00B50FF9">
              <w:rPr>
                <w:rFonts w:ascii="Arial" w:hAnsi="Arial" w:cs="Arial"/>
                <w:sz w:val="19"/>
                <w:szCs w:val="19"/>
              </w:rPr>
              <w:t>Administratívna a prevádzková kapacita žiadateľa</w:t>
            </w:r>
          </w:p>
        </w:tc>
        <w:tc>
          <w:tcPr>
            <w:tcW w:w="5144" w:type="dxa"/>
            <w:shd w:val="clear" w:color="auto" w:fill="auto"/>
          </w:tcPr>
          <w:p w14:paraId="3D991A51" w14:textId="77777777" w:rsidR="00CA3018" w:rsidRPr="00B50FF9" w:rsidRDefault="00CA3018" w:rsidP="009D3E7B">
            <w:pPr>
              <w:jc w:val="center"/>
              <w:rPr>
                <w:rFonts w:ascii="Arial" w:hAnsi="Arial" w:cs="Arial"/>
                <w:b/>
                <w:sz w:val="19"/>
                <w:szCs w:val="19"/>
              </w:rPr>
            </w:pPr>
          </w:p>
        </w:tc>
      </w:tr>
      <w:tr w:rsidR="00CA3018" w:rsidRPr="00B50FF9" w14:paraId="0EEA5C6F" w14:textId="77777777" w:rsidTr="00A53684">
        <w:trPr>
          <w:trHeight w:val="1247"/>
          <w:jc w:val="center"/>
        </w:trPr>
        <w:tc>
          <w:tcPr>
            <w:tcW w:w="700" w:type="dxa"/>
            <w:shd w:val="clear" w:color="auto" w:fill="auto"/>
          </w:tcPr>
          <w:p w14:paraId="74D84D18"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9129645" w14:textId="77777777" w:rsidR="00CA3018" w:rsidRDefault="00CA3018" w:rsidP="009D3E7B">
            <w:pPr>
              <w:rPr>
                <w:rFonts w:ascii="Arial" w:hAnsi="Arial" w:cs="Arial"/>
                <w:sz w:val="19"/>
                <w:szCs w:val="19"/>
              </w:rPr>
            </w:pPr>
          </w:p>
          <w:p w14:paraId="491B94FB" w14:textId="77777777" w:rsidR="00CA3018" w:rsidRPr="00B50FF9" w:rsidRDefault="00CA3018" w:rsidP="009D3E7B">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422F38B3" w14:textId="77777777" w:rsidR="00CA3018" w:rsidRPr="00B50FF9" w:rsidRDefault="00CA3018" w:rsidP="009D3E7B">
            <w:pPr>
              <w:rPr>
                <w:rFonts w:ascii="Arial" w:hAnsi="Arial" w:cs="Arial"/>
                <w:sz w:val="19"/>
                <w:szCs w:val="19"/>
              </w:rPr>
            </w:pPr>
            <w:r w:rsidRPr="00B50FF9">
              <w:rPr>
                <w:rFonts w:ascii="Arial" w:hAnsi="Arial" w:cs="Arial"/>
                <w:sz w:val="19"/>
                <w:szCs w:val="19"/>
              </w:rPr>
              <w:t>Finančná a ekonomická stránka projektu</w:t>
            </w:r>
          </w:p>
        </w:tc>
        <w:tc>
          <w:tcPr>
            <w:tcW w:w="5144" w:type="dxa"/>
            <w:shd w:val="clear" w:color="auto" w:fill="auto"/>
          </w:tcPr>
          <w:p w14:paraId="78707FF9" w14:textId="77777777" w:rsidR="00CA3018" w:rsidRPr="00B50FF9" w:rsidRDefault="00CA3018" w:rsidP="009D3E7B">
            <w:pPr>
              <w:jc w:val="center"/>
              <w:rPr>
                <w:rFonts w:ascii="Arial" w:hAnsi="Arial" w:cs="Arial"/>
                <w:b/>
                <w:sz w:val="19"/>
                <w:szCs w:val="19"/>
              </w:rPr>
            </w:pPr>
          </w:p>
        </w:tc>
      </w:tr>
      <w:tr w:rsidR="00CA3018" w:rsidRPr="00B50FF9" w14:paraId="4502FF0B" w14:textId="77777777" w:rsidTr="00FA546F">
        <w:trPr>
          <w:trHeight w:val="1247"/>
          <w:jc w:val="center"/>
        </w:trPr>
        <w:tc>
          <w:tcPr>
            <w:tcW w:w="700" w:type="dxa"/>
            <w:shd w:val="clear" w:color="auto" w:fill="auto"/>
          </w:tcPr>
          <w:p w14:paraId="4FE8D43B"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3222C755" w14:textId="77777777" w:rsidR="00CA3018" w:rsidRDefault="00CA3018" w:rsidP="009D3E7B">
            <w:pPr>
              <w:rPr>
                <w:rFonts w:ascii="Arial" w:hAnsi="Arial" w:cs="Arial"/>
                <w:sz w:val="19"/>
                <w:szCs w:val="19"/>
              </w:rPr>
            </w:pPr>
          </w:p>
          <w:p w14:paraId="7B45D0EE" w14:textId="77777777" w:rsidR="00CA3018" w:rsidRPr="00B50FF9" w:rsidRDefault="00CA3018" w:rsidP="009D3E7B">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406D3E7C" w14:textId="77777777" w:rsidR="00CA3018" w:rsidRPr="00B50FF9" w:rsidRDefault="00CA3018" w:rsidP="009D3E7B">
            <w:pPr>
              <w:rPr>
                <w:rFonts w:ascii="Arial" w:hAnsi="Arial" w:cs="Arial"/>
                <w:sz w:val="19"/>
                <w:szCs w:val="19"/>
              </w:rPr>
            </w:pPr>
            <w:r w:rsidRPr="00B50FF9">
              <w:rPr>
                <w:rFonts w:ascii="Arial" w:hAnsi="Arial" w:cs="Arial"/>
                <w:sz w:val="19"/>
                <w:szCs w:val="19"/>
              </w:rPr>
              <w:t>Finančná a ekonomická stránka projektu</w:t>
            </w:r>
          </w:p>
        </w:tc>
        <w:tc>
          <w:tcPr>
            <w:tcW w:w="5144" w:type="dxa"/>
            <w:shd w:val="clear" w:color="auto" w:fill="auto"/>
          </w:tcPr>
          <w:p w14:paraId="1EC9F685" w14:textId="77777777" w:rsidR="00CA3018" w:rsidRPr="00B50FF9" w:rsidRDefault="00CA3018" w:rsidP="009D3E7B">
            <w:pPr>
              <w:jc w:val="center"/>
              <w:rPr>
                <w:rFonts w:ascii="Arial" w:hAnsi="Arial" w:cs="Arial"/>
                <w:b/>
                <w:sz w:val="19"/>
                <w:szCs w:val="19"/>
              </w:rPr>
            </w:pPr>
          </w:p>
        </w:tc>
      </w:tr>
      <w:tr w:rsidR="00CA3018" w:rsidRPr="00B50FF9" w14:paraId="6CFCCF24" w14:textId="77777777" w:rsidTr="009D3E7B">
        <w:trPr>
          <w:jc w:val="center"/>
        </w:trPr>
        <w:tc>
          <w:tcPr>
            <w:tcW w:w="9747" w:type="dxa"/>
            <w:gridSpan w:val="5"/>
            <w:shd w:val="clear" w:color="auto" w:fill="B2A1C7" w:themeFill="accent4" w:themeFillTint="99"/>
          </w:tcPr>
          <w:p w14:paraId="643F5716" w14:textId="2A9DF5E9" w:rsidR="00CA3018" w:rsidRPr="00B50FF9" w:rsidRDefault="00CA3018" w:rsidP="009D3E7B">
            <w:pPr>
              <w:rPr>
                <w:rFonts w:ascii="Arial" w:hAnsi="Arial" w:cs="Arial"/>
                <w:sz w:val="19"/>
                <w:szCs w:val="19"/>
              </w:rPr>
            </w:pPr>
            <w:r w:rsidRPr="00B50FF9">
              <w:rPr>
                <w:rFonts w:ascii="Arial" w:hAnsi="Arial" w:cs="Arial"/>
                <w:b/>
                <w:sz w:val="19"/>
                <w:szCs w:val="19"/>
              </w:rPr>
              <w:t>Komentár</w:t>
            </w:r>
            <w:r w:rsidR="009669CC">
              <w:rPr>
                <w:rFonts w:ascii="Arial" w:hAnsi="Arial" w:cs="Arial"/>
                <w:b/>
                <w:sz w:val="19"/>
                <w:szCs w:val="19"/>
              </w:rPr>
              <w:t>/poznámky</w:t>
            </w:r>
            <w:r w:rsidRPr="00B50FF9">
              <w:rPr>
                <w:rStyle w:val="Odkaznapoznmkupodiarou"/>
                <w:rFonts w:ascii="Arial" w:hAnsi="Arial" w:cs="Arial"/>
                <w:b/>
                <w:sz w:val="19"/>
                <w:szCs w:val="19"/>
              </w:rPr>
              <w:footnoteReference w:id="20"/>
            </w:r>
            <w:r w:rsidRPr="00B50FF9">
              <w:rPr>
                <w:rFonts w:ascii="Arial" w:hAnsi="Arial" w:cs="Arial"/>
                <w:b/>
                <w:sz w:val="19"/>
                <w:szCs w:val="19"/>
              </w:rPr>
              <w:t>:</w:t>
            </w:r>
          </w:p>
        </w:tc>
      </w:tr>
      <w:tr w:rsidR="00CA3018" w:rsidRPr="00B50FF9" w14:paraId="5119364E" w14:textId="77777777" w:rsidTr="004B6DD8">
        <w:trPr>
          <w:trHeight w:val="2574"/>
          <w:jc w:val="center"/>
        </w:trPr>
        <w:tc>
          <w:tcPr>
            <w:tcW w:w="9747" w:type="dxa"/>
            <w:gridSpan w:val="5"/>
          </w:tcPr>
          <w:p w14:paraId="39A3845A" w14:textId="77777777" w:rsidR="00CA3018" w:rsidRPr="00B50FF9" w:rsidRDefault="00CA3018" w:rsidP="009D3E7B">
            <w:pPr>
              <w:rPr>
                <w:rFonts w:ascii="Arial" w:hAnsi="Arial" w:cs="Arial"/>
                <w:sz w:val="19"/>
                <w:szCs w:val="19"/>
              </w:rPr>
            </w:pPr>
          </w:p>
        </w:tc>
      </w:tr>
      <w:tr w:rsidR="00CA3018" w:rsidRPr="00B50FF9" w14:paraId="2AE92BA7" w14:textId="77777777" w:rsidTr="009D3E7B">
        <w:trPr>
          <w:jc w:val="center"/>
        </w:trPr>
        <w:tc>
          <w:tcPr>
            <w:tcW w:w="4306" w:type="dxa"/>
            <w:gridSpan w:val="3"/>
            <w:shd w:val="clear" w:color="auto" w:fill="B2A1C7" w:themeFill="accent4" w:themeFillTint="99"/>
          </w:tcPr>
          <w:p w14:paraId="7D64417F" w14:textId="520E4A0E" w:rsidR="00CA3018" w:rsidRPr="00B50FF9" w:rsidRDefault="00CA3018">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331652">
              <w:rPr>
                <w:rStyle w:val="Odkaznapoznmkupodiarou"/>
                <w:rFonts w:ascii="Arial" w:hAnsi="Arial" w:cs="Arial"/>
                <w:b/>
                <w:sz w:val="19"/>
                <w:szCs w:val="19"/>
              </w:rPr>
              <w:footnoteReference w:id="21"/>
            </w:r>
          </w:p>
        </w:tc>
        <w:tc>
          <w:tcPr>
            <w:tcW w:w="5441" w:type="dxa"/>
            <w:gridSpan w:val="2"/>
            <w:shd w:val="clear" w:color="auto" w:fill="FFFFFF" w:themeFill="background1"/>
          </w:tcPr>
          <w:p w14:paraId="0A319336" w14:textId="77777777" w:rsidR="00CA3018" w:rsidRPr="00B50FF9" w:rsidRDefault="00CA3018" w:rsidP="009D3E7B">
            <w:pPr>
              <w:rPr>
                <w:rFonts w:ascii="Arial" w:hAnsi="Arial" w:cs="Arial"/>
                <w:sz w:val="19"/>
                <w:szCs w:val="19"/>
              </w:rPr>
            </w:pPr>
          </w:p>
        </w:tc>
      </w:tr>
      <w:tr w:rsidR="00CA3018" w:rsidRPr="00B50FF9" w14:paraId="2A0304A2" w14:textId="77777777" w:rsidTr="009D3E7B">
        <w:trPr>
          <w:jc w:val="center"/>
        </w:trPr>
        <w:tc>
          <w:tcPr>
            <w:tcW w:w="4306" w:type="dxa"/>
            <w:gridSpan w:val="3"/>
            <w:shd w:val="clear" w:color="auto" w:fill="B2A1C7" w:themeFill="accent4" w:themeFillTint="99"/>
          </w:tcPr>
          <w:p w14:paraId="4E3C5F83" w14:textId="77777777" w:rsidR="00CA3018" w:rsidRPr="00B50FF9" w:rsidRDefault="00CA3018" w:rsidP="009D3E7B">
            <w:pPr>
              <w:rPr>
                <w:rFonts w:ascii="Arial" w:hAnsi="Arial" w:cs="Arial"/>
                <w:sz w:val="19"/>
                <w:szCs w:val="19"/>
              </w:rPr>
            </w:pPr>
            <w:r w:rsidRPr="00B50FF9">
              <w:rPr>
                <w:rFonts w:ascii="Arial" w:hAnsi="Arial" w:cs="Arial"/>
                <w:sz w:val="19"/>
                <w:szCs w:val="19"/>
              </w:rPr>
              <w:t>Dátum:</w:t>
            </w:r>
          </w:p>
        </w:tc>
        <w:tc>
          <w:tcPr>
            <w:tcW w:w="5441" w:type="dxa"/>
            <w:gridSpan w:val="2"/>
            <w:shd w:val="clear" w:color="auto" w:fill="FFFFFF" w:themeFill="background1"/>
          </w:tcPr>
          <w:p w14:paraId="7D29071E" w14:textId="77777777" w:rsidR="00CA3018" w:rsidRPr="00B50FF9" w:rsidRDefault="00CA3018" w:rsidP="009D3E7B">
            <w:pPr>
              <w:rPr>
                <w:rFonts w:ascii="Arial" w:hAnsi="Arial" w:cs="Arial"/>
                <w:sz w:val="19"/>
                <w:szCs w:val="19"/>
              </w:rPr>
            </w:pPr>
          </w:p>
        </w:tc>
      </w:tr>
      <w:tr w:rsidR="00CA3018" w:rsidRPr="00B50FF9" w14:paraId="7F58B315" w14:textId="77777777" w:rsidTr="00CA3018">
        <w:trPr>
          <w:jc w:val="center"/>
        </w:trPr>
        <w:tc>
          <w:tcPr>
            <w:tcW w:w="4306" w:type="dxa"/>
            <w:gridSpan w:val="3"/>
            <w:tcBorders>
              <w:bottom w:val="single" w:sz="4" w:space="0" w:color="auto"/>
            </w:tcBorders>
            <w:shd w:val="clear" w:color="auto" w:fill="B2A1C7" w:themeFill="accent4" w:themeFillTint="99"/>
          </w:tcPr>
          <w:p w14:paraId="50D582B5" w14:textId="77777777" w:rsidR="00CA3018" w:rsidRPr="00B50FF9" w:rsidRDefault="00CA3018" w:rsidP="009D3E7B">
            <w:pPr>
              <w:rPr>
                <w:rFonts w:ascii="Arial" w:hAnsi="Arial" w:cs="Arial"/>
                <w:sz w:val="19"/>
                <w:szCs w:val="19"/>
              </w:rPr>
            </w:pPr>
            <w:r w:rsidRPr="00B50FF9">
              <w:rPr>
                <w:rFonts w:ascii="Arial" w:hAnsi="Arial" w:cs="Arial"/>
                <w:sz w:val="19"/>
                <w:szCs w:val="19"/>
              </w:rPr>
              <w:t>Podpis:</w:t>
            </w:r>
          </w:p>
        </w:tc>
        <w:tc>
          <w:tcPr>
            <w:tcW w:w="5441" w:type="dxa"/>
            <w:gridSpan w:val="2"/>
            <w:tcBorders>
              <w:bottom w:val="single" w:sz="4" w:space="0" w:color="auto"/>
            </w:tcBorders>
            <w:shd w:val="clear" w:color="auto" w:fill="FFFFFF" w:themeFill="background1"/>
          </w:tcPr>
          <w:p w14:paraId="2A043B03" w14:textId="77777777" w:rsidR="00CA3018" w:rsidRPr="00B50FF9" w:rsidRDefault="00CA3018" w:rsidP="009D3E7B">
            <w:pPr>
              <w:rPr>
                <w:rFonts w:ascii="Arial" w:hAnsi="Arial" w:cs="Arial"/>
                <w:sz w:val="19"/>
                <w:szCs w:val="19"/>
              </w:rPr>
            </w:pPr>
          </w:p>
        </w:tc>
      </w:tr>
    </w:tbl>
    <w:p w14:paraId="113E1A91" w14:textId="77777777" w:rsidR="00684FF5" w:rsidRPr="00FD028A" w:rsidRDefault="00684FF5" w:rsidP="00A66794"/>
    <w:sectPr w:rsidR="00684FF5" w:rsidRPr="00FD028A" w:rsidSect="00C571C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AFD3E3" w14:textId="77777777" w:rsidR="00781AF9" w:rsidRDefault="00781AF9" w:rsidP="009B44B8">
      <w:pPr>
        <w:spacing w:after="0" w:line="240" w:lineRule="auto"/>
      </w:pPr>
      <w:r>
        <w:separator/>
      </w:r>
    </w:p>
  </w:endnote>
  <w:endnote w:type="continuationSeparator" w:id="0">
    <w:p w14:paraId="0A65CFDA" w14:textId="77777777" w:rsidR="00781AF9" w:rsidRDefault="00781AF9"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A3435" w14:textId="77777777" w:rsidR="00C54C7D" w:rsidRDefault="00C54C7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0764F91A" wp14:editId="0764F91B">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055B8189"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0764F914" w14:textId="463DD3F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2B1392">
          <w:rPr>
            <w:noProof/>
          </w:rPr>
          <w:t>2</w:t>
        </w:r>
        <w:r>
          <w:fldChar w:fldCharType="end"/>
        </w:r>
      </w:sdtContent>
    </w:sdt>
  </w:p>
  <w:p w14:paraId="0764F915" w14:textId="77777777" w:rsidR="007E7961" w:rsidRDefault="007E796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696C2" w14:textId="09978A49" w:rsidR="00125165" w:rsidRPr="002961DD" w:rsidRDefault="002961DD" w:rsidP="002961DD">
    <w:pPr>
      <w:pStyle w:val="Pta"/>
      <w:jc w:val="center"/>
    </w:pPr>
    <w:r>
      <w:rPr>
        <w:i/>
        <w:sz w:val="20"/>
        <w:szCs w:val="20"/>
      </w:rPr>
      <w:t xml:space="preserve">Platnosť: </w:t>
    </w:r>
    <w:del w:id="10" w:author="Miruška Hrabčáková" w:date="2017-11-03T10:18:00Z">
      <w:r w:rsidR="00C54C7D" w:rsidDel="002B1392">
        <w:rPr>
          <w:i/>
          <w:sz w:val="20"/>
          <w:szCs w:val="20"/>
        </w:rPr>
        <w:delText>31</w:delText>
      </w:r>
    </w:del>
    <w:ins w:id="11" w:author="Miruška Hrabčáková" w:date="2017-11-03T10:18:00Z">
      <w:r w:rsidR="002B1392">
        <w:rPr>
          <w:i/>
          <w:sz w:val="20"/>
          <w:szCs w:val="20"/>
        </w:rPr>
        <w:t>06</w:t>
      </w:r>
    </w:ins>
    <w:r>
      <w:rPr>
        <w:i/>
        <w:sz w:val="20"/>
        <w:szCs w:val="20"/>
      </w:rPr>
      <w:t>.</w:t>
    </w:r>
    <w:ins w:id="12" w:author="Miruška Hrabčáková" w:date="2017-11-03T10:18:00Z">
      <w:r w:rsidR="002B1392">
        <w:rPr>
          <w:i/>
          <w:sz w:val="20"/>
          <w:szCs w:val="20"/>
        </w:rPr>
        <w:t>11</w:t>
      </w:r>
    </w:ins>
    <w:del w:id="13" w:author="Miruška Hrabčáková" w:date="2017-11-03T10:18:00Z">
      <w:r w:rsidR="00C54C7D" w:rsidDel="002B1392">
        <w:rPr>
          <w:i/>
          <w:sz w:val="20"/>
          <w:szCs w:val="20"/>
        </w:rPr>
        <w:delText>08</w:delText>
      </w:r>
    </w:del>
    <w:r>
      <w:rPr>
        <w:i/>
        <w:sz w:val="20"/>
        <w:szCs w:val="20"/>
      </w:rPr>
      <w:t>.</w:t>
    </w:r>
    <w:r w:rsidR="00C54C7D">
      <w:rPr>
        <w:i/>
        <w:sz w:val="20"/>
        <w:szCs w:val="20"/>
      </w:rPr>
      <w:t>2017</w:t>
    </w:r>
    <w:r>
      <w:rPr>
        <w:i/>
        <w:sz w:val="20"/>
        <w:szCs w:val="20"/>
      </w:rPr>
      <w:t xml:space="preserve">, účinnosť: </w:t>
    </w:r>
    <w:del w:id="14" w:author="Miruška Hrabčáková" w:date="2017-11-03T10:18:00Z">
      <w:r w:rsidR="00C54C7D" w:rsidDel="002B1392">
        <w:rPr>
          <w:i/>
          <w:sz w:val="20"/>
          <w:szCs w:val="20"/>
        </w:rPr>
        <w:delText>31</w:delText>
      </w:r>
    </w:del>
    <w:ins w:id="15" w:author="Miruška Hrabčáková" w:date="2017-11-03T10:18:00Z">
      <w:r w:rsidR="002B1392">
        <w:rPr>
          <w:i/>
          <w:sz w:val="20"/>
          <w:szCs w:val="20"/>
        </w:rPr>
        <w:t>06</w:t>
      </w:r>
    </w:ins>
    <w:r>
      <w:rPr>
        <w:i/>
        <w:sz w:val="20"/>
        <w:szCs w:val="20"/>
      </w:rPr>
      <w:t>.</w:t>
    </w:r>
    <w:del w:id="16" w:author="Miruška Hrabčáková" w:date="2017-11-03T10:18:00Z">
      <w:r w:rsidR="00C54C7D" w:rsidDel="002B1392">
        <w:rPr>
          <w:i/>
          <w:sz w:val="20"/>
          <w:szCs w:val="20"/>
        </w:rPr>
        <w:delText>08</w:delText>
      </w:r>
    </w:del>
    <w:ins w:id="17" w:author="Miruška Hrabčáková" w:date="2017-11-03T10:18:00Z">
      <w:r w:rsidR="002B1392">
        <w:rPr>
          <w:i/>
          <w:sz w:val="20"/>
          <w:szCs w:val="20"/>
        </w:rPr>
        <w:t>11</w:t>
      </w:r>
    </w:ins>
    <w:bookmarkStart w:id="18" w:name="_GoBack"/>
    <w:bookmarkEnd w:id="18"/>
    <w:r>
      <w:rPr>
        <w:i/>
        <w:sz w:val="20"/>
        <w:szCs w:val="20"/>
      </w:rPr>
      <w:t>.</w:t>
    </w:r>
    <w:r w:rsidR="00C54C7D">
      <w:rPr>
        <w:i/>
        <w:sz w:val="20"/>
        <w:szCs w:val="20"/>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56F28" w14:textId="77777777" w:rsidR="00781AF9" w:rsidRDefault="00781AF9" w:rsidP="009B44B8">
      <w:pPr>
        <w:spacing w:after="0" w:line="240" w:lineRule="auto"/>
      </w:pPr>
      <w:r>
        <w:separator/>
      </w:r>
    </w:p>
  </w:footnote>
  <w:footnote w:type="continuationSeparator" w:id="0">
    <w:p w14:paraId="1EF7C103" w14:textId="77777777" w:rsidR="00781AF9" w:rsidRDefault="00781AF9" w:rsidP="009B44B8">
      <w:pPr>
        <w:spacing w:after="0" w:line="240" w:lineRule="auto"/>
      </w:pPr>
      <w:r>
        <w:continuationSeparator/>
      </w:r>
    </w:p>
  </w:footnote>
  <w:footnote w:id="1">
    <w:p w14:paraId="0764F91E"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0764F91F"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0764F920" w14:textId="5F7553A8"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t.j. nesplnenie kritérií na výber projektov. </w:t>
      </w:r>
    </w:p>
  </w:footnote>
  <w:footnote w:id="4">
    <w:p w14:paraId="0764F921"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0764F922" w14:textId="37B380F4" w:rsidR="00F1031A" w:rsidRPr="0005646C" w:rsidRDefault="00F1031A" w:rsidP="0005646C">
      <w:pPr>
        <w:pStyle w:val="Textpoznmkypodiarou"/>
        <w:jc w:val="both"/>
      </w:pPr>
      <w:r w:rsidRPr="0005646C">
        <w:rPr>
          <w:rStyle w:val="Odkaznapoznmkupodiarou"/>
        </w:rPr>
        <w:footnoteRef/>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t>,</w:t>
      </w:r>
      <w:r w:rsidRPr="00A66794">
        <w:t xml:space="preserve"> v dôsledku ktorej je vyhodnotenie predmetný</w:t>
      </w:r>
      <w:r>
        <w:t>ch</w:t>
      </w:r>
      <w:r w:rsidRPr="00A66794">
        <w:t xml:space="preserve"> kritérií zabezpečené tretím odborným hodnotiteľom</w:t>
      </w:r>
      <w:r>
        <w:t>.</w:t>
      </w:r>
    </w:p>
  </w:footnote>
  <w:footnote w:id="6">
    <w:p w14:paraId="0764F923" w14:textId="77777777" w:rsidR="00F1031A" w:rsidRPr="0005646C" w:rsidRDefault="00F1031A"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0764F924" w14:textId="77777777" w:rsidR="00F1031A" w:rsidRPr="0005646C" w:rsidDel="003017D7" w:rsidRDefault="00F1031A" w:rsidP="0005646C">
      <w:pPr>
        <w:pStyle w:val="Textpoznmkypodiarou"/>
        <w:jc w:val="both"/>
        <w:rPr>
          <w:del w:id="1" w:author="Milan Matovič" w:date="2017-10-31T14:31:00Z"/>
        </w:rPr>
      </w:pPr>
      <w:del w:id="2" w:author="Milan Matovič" w:date="2017-10-31T14:31:00Z">
        <w:r w:rsidRPr="0005646C" w:rsidDel="003017D7">
          <w:rPr>
            <w:rStyle w:val="Odkaznapoznmkupodiarou"/>
          </w:rPr>
          <w:footnoteRef/>
        </w:r>
        <w:r w:rsidRPr="0005646C" w:rsidDel="003017D7">
          <w:delText xml:space="preserve"> </w:delText>
        </w:r>
        <w:r w:rsidRPr="00A66794" w:rsidDel="003017D7">
          <w:delText>Vychádza z posúdenia oprávnenosti výdavkov v rámci administratívneho overovania (ak je identifikácia neoprávnených výdavkov aj súčasťou tejto fázy konania o ŽoNFP) a v rámci odborného hodnotenia v zmysle inštrukcie pre výkon odborného hodnotenia</w:delText>
        </w:r>
        <w:r w:rsidDel="003017D7">
          <w:delText>.</w:delText>
        </w:r>
      </w:del>
    </w:p>
  </w:footnote>
  <w:footnote w:id="8">
    <w:p w14:paraId="0764F925" w14:textId="35C0DDA5" w:rsidR="00F1031A" w:rsidRPr="00A66794" w:rsidRDefault="00F1031A"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ins w:id="3" w:author="Milan Matovič" w:date="2017-10-31T14:32:00Z">
        <w:r w:rsidR="003017D7">
          <w:t xml:space="preserve"> V prípade relevantnosti je posúdená tiež oprávnenosť výdavkov, zrealizovaných pred predložením ŽoNFP (oprávnenosť sa posudzuje na základe popisu oprávnených výdavkov v ŽoNFP).</w:t>
        </w:r>
      </w:ins>
    </w:p>
  </w:footnote>
  <w:footnote w:id="9">
    <w:p w14:paraId="730A1C64" w14:textId="77777777" w:rsidR="00316285" w:rsidRDefault="00316285" w:rsidP="00316285">
      <w:pPr>
        <w:pStyle w:val="Textpoznmkypodiarou"/>
      </w:pPr>
      <w:r>
        <w:rPr>
          <w:rStyle w:val="Odkaznapoznmkupodiarou"/>
        </w:rPr>
        <w:footnoteRef/>
      </w:r>
      <w:r>
        <w:t xml:space="preserve"> Uviesť meno a priezvisko.</w:t>
      </w:r>
    </w:p>
  </w:footnote>
  <w:footnote w:id="10">
    <w:p w14:paraId="456ECFBD" w14:textId="77777777" w:rsidR="00316285" w:rsidRPr="00D52730" w:rsidRDefault="00316285" w:rsidP="00316285">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04BEBF33" w14:textId="20BAFDFD" w:rsidR="00316285" w:rsidRDefault="00316285">
      <w:pPr>
        <w:pStyle w:val="Textpoznmkypodiarou"/>
        <w:jc w:val="both"/>
        <w:pPrChange w:id="4" w:author="Miruška Hrabčáková" w:date="2017-11-02T15:02:00Z">
          <w:pPr>
            <w:pStyle w:val="Textpoznmkypodiarou"/>
          </w:pPr>
        </w:pPrChange>
      </w:pPr>
      <w:r>
        <w:rPr>
          <w:rStyle w:val="Odkaznapoznmkupodiarou"/>
        </w:rPr>
        <w:footnoteRef/>
      </w:r>
      <w:r>
        <w:t xml:space="preserve"> Uviesť meno a priezvisko.</w:t>
      </w:r>
      <w:ins w:id="5" w:author="Miruška Hrabčáková" w:date="2017-11-02T14:50:00Z">
        <w:r w:rsidR="009E2604" w:rsidRPr="009E2604">
          <w:t xml:space="preserve"> 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ins>
    </w:p>
  </w:footnote>
  <w:footnote w:id="12">
    <w:p w14:paraId="5262F406" w14:textId="35F587E2" w:rsidR="00CC2550" w:rsidRDefault="00CC2550" w:rsidP="00331652">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3">
    <w:p w14:paraId="4C097C1A" w14:textId="77777777" w:rsidR="00316285" w:rsidRDefault="00316285" w:rsidP="00316285">
      <w:pPr>
        <w:pStyle w:val="Textpoznmkypodiarou"/>
      </w:pPr>
      <w:r>
        <w:rPr>
          <w:rStyle w:val="Odkaznapoznmkupodiarou"/>
        </w:rPr>
        <w:footnoteRef/>
      </w:r>
      <w:r>
        <w:t xml:space="preserve"> Uviesť meno a priezvisko.</w:t>
      </w:r>
    </w:p>
  </w:footnote>
  <w:footnote w:id="14">
    <w:p w14:paraId="22EAD2A1" w14:textId="15694C19" w:rsidR="00316285" w:rsidDel="0085787C" w:rsidRDefault="00316285" w:rsidP="00316285">
      <w:pPr>
        <w:pStyle w:val="Textpoznmkypodiarou"/>
        <w:jc w:val="both"/>
        <w:rPr>
          <w:del w:id="7" w:author="Miruška Hrabčáková" w:date="2017-11-02T15:19:00Z"/>
        </w:rPr>
      </w:pPr>
      <w:del w:id="8" w:author="Miruška Hrabčáková" w:date="2017-11-02T15:19:00Z">
        <w:r w:rsidRPr="0005646C" w:rsidDel="0085787C">
          <w:rPr>
            <w:rStyle w:val="Odkaznapoznmkupodiarou"/>
          </w:rPr>
          <w:footnoteRef/>
        </w:r>
        <w:r w:rsidRPr="0005646C" w:rsidDel="0085787C">
          <w:delText xml:space="preserve"> Princíp 4 očí </w:delText>
        </w:r>
        <w:r w:rsidDel="0085787C">
          <w:delText xml:space="preserve">musí byť </w:delText>
        </w:r>
        <w:r w:rsidRPr="0005646C" w:rsidDel="0085787C">
          <w:delText xml:space="preserve"> zabezpečený </w:delText>
        </w:r>
        <w:r w:rsidDel="0085787C">
          <w:delTex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delText>
        </w:r>
      </w:del>
    </w:p>
  </w:footnote>
  <w:footnote w:id="15">
    <w:p w14:paraId="0764F926" w14:textId="488EA539" w:rsidR="00F1031A" w:rsidRPr="0005646C" w:rsidRDefault="00F1031A"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6">
    <w:p w14:paraId="0764F927" w14:textId="74C85AB0" w:rsidR="00F1031A" w:rsidRDefault="00F1031A"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ins w:id="9" w:author="Miruška Hrabčáková" w:date="2017-11-02T14:55:00Z">
        <w:r w:rsidR="009E2604">
          <w:t xml:space="preserve"> </w:t>
        </w:r>
        <w:r w:rsidR="009E2604" w:rsidRPr="009E2604">
          <w:t>V prípade, ak vyhodnotenie súladu s HP je súčasťou odborného hodnotenia a po dohode s gestorom HP je vyhodnotenie zabezpečované jedným zástupcom gestora HP alebo ním poverenej osoby, podpisujúci zamestnanec RO zabezpečuje aj kontrolu 4 očí vo vzťahu k tomuto hodnotiacemu kritériu.</w:t>
        </w:r>
      </w:ins>
    </w:p>
  </w:footnote>
  <w:footnote w:id="17">
    <w:p w14:paraId="47AD9F0D" w14:textId="1726C006" w:rsidR="00A75E16" w:rsidRPr="0005646C" w:rsidRDefault="00A75E16" w:rsidP="00A75E16">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p>
  </w:footnote>
  <w:footnote w:id="18">
    <w:p w14:paraId="6A020CD3" w14:textId="77777777" w:rsidR="00CA3018" w:rsidRPr="0005646C" w:rsidRDefault="00CA3018" w:rsidP="00684FF5">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9">
    <w:p w14:paraId="4AD8C60B" w14:textId="4282541A" w:rsidR="00CA3018" w:rsidRPr="0005646C" w:rsidRDefault="00CA3018" w:rsidP="00684FF5">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20">
    <w:p w14:paraId="2DB7DF53" w14:textId="6EFCB44C" w:rsidR="00CA3018" w:rsidRPr="0005646C" w:rsidRDefault="00CA3018" w:rsidP="00CA3018">
      <w:pPr>
        <w:pStyle w:val="Textpoznmkypodiarou"/>
        <w:jc w:val="both"/>
      </w:pPr>
      <w:r w:rsidRPr="0005646C">
        <w:rPr>
          <w:rStyle w:val="Odkaznapoznmkupodiarou"/>
        </w:rPr>
        <w:footnoteRef/>
      </w:r>
      <w:r w:rsidR="009669CC">
        <w:t>Uvedené pole s</w:t>
      </w:r>
      <w:r w:rsidRPr="00A66794">
        <w:t xml:space="preserve">lúži najmä na zaznamenanie </w:t>
      </w:r>
      <w:r w:rsidR="009669CC">
        <w:t>individuálneho názoru odborného hodnotiteľa na celkovú kvalitu predloženej Žiadosti o NFP</w:t>
      </w:r>
      <w:r>
        <w:t>.</w:t>
      </w:r>
    </w:p>
  </w:footnote>
  <w:footnote w:id="21">
    <w:p w14:paraId="29FC6C02" w14:textId="77777777" w:rsidR="00CA3018" w:rsidRDefault="00CA3018" w:rsidP="00CA3018">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317F7" w14:textId="77777777" w:rsidR="00C54C7D" w:rsidRDefault="00C54C7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0764F918" wp14:editId="0764F919">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936B8EA"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0764F912" w14:textId="77777777" w:rsidR="00977107" w:rsidRDefault="0097710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AC3E5" w14:textId="77777777" w:rsidR="00125165" w:rsidRDefault="00125165" w:rsidP="00125165">
    <w:pPr>
      <w:pStyle w:val="Hlavika"/>
      <w:jc w:val="center"/>
    </w:pPr>
    <w:r w:rsidRPr="007314CA">
      <w:rPr>
        <w:rFonts w:eastAsia="Times New Roman" w:cs="Times New Roman"/>
        <w:noProof/>
        <w:sz w:val="20"/>
        <w:szCs w:val="20"/>
      </w:rPr>
      <w:drawing>
        <wp:inline distT="0" distB="0" distL="0" distR="0" wp14:anchorId="02826ED5" wp14:editId="60E28B69">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0764F917" w14:textId="1728E160" w:rsidR="007E7961" w:rsidRPr="00125165" w:rsidRDefault="00125165" w:rsidP="00125165">
    <w:pPr>
      <w:pStyle w:val="Hlavika"/>
      <w:jc w:val="right"/>
      <w:rPr>
        <w:i/>
        <w:sz w:val="20"/>
        <w:szCs w:val="20"/>
      </w:rPr>
    </w:pPr>
    <w:r>
      <w:rPr>
        <w:i/>
        <w:sz w:val="20"/>
        <w:szCs w:val="20"/>
      </w:rPr>
      <w:t>Príloha č.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111"/>
    <w:rsid w:val="0004578B"/>
    <w:rsid w:val="00055EFA"/>
    <w:rsid w:val="0005646C"/>
    <w:rsid w:val="000614E5"/>
    <w:rsid w:val="00062525"/>
    <w:rsid w:val="00071B7E"/>
    <w:rsid w:val="000868B3"/>
    <w:rsid w:val="000D39BE"/>
    <w:rsid w:val="000E371D"/>
    <w:rsid w:val="000F7169"/>
    <w:rsid w:val="00105536"/>
    <w:rsid w:val="0010760D"/>
    <w:rsid w:val="00125165"/>
    <w:rsid w:val="00154F86"/>
    <w:rsid w:val="00187DAA"/>
    <w:rsid w:val="00203D64"/>
    <w:rsid w:val="0022265F"/>
    <w:rsid w:val="0024799D"/>
    <w:rsid w:val="00285341"/>
    <w:rsid w:val="002961DD"/>
    <w:rsid w:val="002B1392"/>
    <w:rsid w:val="002B480E"/>
    <w:rsid w:val="002B60FE"/>
    <w:rsid w:val="002C2724"/>
    <w:rsid w:val="002E3020"/>
    <w:rsid w:val="003017D7"/>
    <w:rsid w:val="00316285"/>
    <w:rsid w:val="003303F5"/>
    <w:rsid w:val="00331652"/>
    <w:rsid w:val="003377A7"/>
    <w:rsid w:val="003413E7"/>
    <w:rsid w:val="00375C44"/>
    <w:rsid w:val="0039576A"/>
    <w:rsid w:val="003A5C6F"/>
    <w:rsid w:val="003B18B0"/>
    <w:rsid w:val="003C141E"/>
    <w:rsid w:val="003C4E38"/>
    <w:rsid w:val="004072C4"/>
    <w:rsid w:val="00435CFC"/>
    <w:rsid w:val="004665E5"/>
    <w:rsid w:val="00482209"/>
    <w:rsid w:val="004841E3"/>
    <w:rsid w:val="004B6DD8"/>
    <w:rsid w:val="004C48D9"/>
    <w:rsid w:val="004D176E"/>
    <w:rsid w:val="00511138"/>
    <w:rsid w:val="00517659"/>
    <w:rsid w:val="00520553"/>
    <w:rsid w:val="00566ADB"/>
    <w:rsid w:val="00576E70"/>
    <w:rsid w:val="00597067"/>
    <w:rsid w:val="005A4E66"/>
    <w:rsid w:val="005B1E08"/>
    <w:rsid w:val="005C7F16"/>
    <w:rsid w:val="005D16C2"/>
    <w:rsid w:val="006267ED"/>
    <w:rsid w:val="006300A5"/>
    <w:rsid w:val="00630702"/>
    <w:rsid w:val="0063252F"/>
    <w:rsid w:val="00640198"/>
    <w:rsid w:val="006426D5"/>
    <w:rsid w:val="00645C7C"/>
    <w:rsid w:val="006636D2"/>
    <w:rsid w:val="00663AAC"/>
    <w:rsid w:val="006647CF"/>
    <w:rsid w:val="006837C5"/>
    <w:rsid w:val="00684FF5"/>
    <w:rsid w:val="00695365"/>
    <w:rsid w:val="006A0FA0"/>
    <w:rsid w:val="006A26CA"/>
    <w:rsid w:val="006C2E72"/>
    <w:rsid w:val="00700482"/>
    <w:rsid w:val="00712F7D"/>
    <w:rsid w:val="00716BD5"/>
    <w:rsid w:val="00734B73"/>
    <w:rsid w:val="00761B26"/>
    <w:rsid w:val="00762D03"/>
    <w:rsid w:val="007736B4"/>
    <w:rsid w:val="00781AF9"/>
    <w:rsid w:val="007A180D"/>
    <w:rsid w:val="007E7961"/>
    <w:rsid w:val="008000C9"/>
    <w:rsid w:val="00814754"/>
    <w:rsid w:val="0083042E"/>
    <w:rsid w:val="0084329B"/>
    <w:rsid w:val="0085787C"/>
    <w:rsid w:val="00860CE0"/>
    <w:rsid w:val="00864337"/>
    <w:rsid w:val="0088227D"/>
    <w:rsid w:val="008A7DBF"/>
    <w:rsid w:val="00944BAA"/>
    <w:rsid w:val="00965BFD"/>
    <w:rsid w:val="009669CC"/>
    <w:rsid w:val="00977107"/>
    <w:rsid w:val="00981900"/>
    <w:rsid w:val="00990254"/>
    <w:rsid w:val="00996C64"/>
    <w:rsid w:val="009A73BC"/>
    <w:rsid w:val="009B44B8"/>
    <w:rsid w:val="009C3F80"/>
    <w:rsid w:val="009E2604"/>
    <w:rsid w:val="009E7FE9"/>
    <w:rsid w:val="009F3D26"/>
    <w:rsid w:val="00A17D46"/>
    <w:rsid w:val="00A20F6F"/>
    <w:rsid w:val="00A33F94"/>
    <w:rsid w:val="00A5512E"/>
    <w:rsid w:val="00A601A7"/>
    <w:rsid w:val="00A634E1"/>
    <w:rsid w:val="00A64E0E"/>
    <w:rsid w:val="00A66794"/>
    <w:rsid w:val="00A72107"/>
    <w:rsid w:val="00A75E16"/>
    <w:rsid w:val="00A80A00"/>
    <w:rsid w:val="00A83B90"/>
    <w:rsid w:val="00A853A5"/>
    <w:rsid w:val="00A9035D"/>
    <w:rsid w:val="00A93A95"/>
    <w:rsid w:val="00AC1EFD"/>
    <w:rsid w:val="00AD14B0"/>
    <w:rsid w:val="00AE6C22"/>
    <w:rsid w:val="00B2461A"/>
    <w:rsid w:val="00B24714"/>
    <w:rsid w:val="00B50FF9"/>
    <w:rsid w:val="00B6172E"/>
    <w:rsid w:val="00B66F4A"/>
    <w:rsid w:val="00B81739"/>
    <w:rsid w:val="00B81782"/>
    <w:rsid w:val="00BB36E6"/>
    <w:rsid w:val="00BB4138"/>
    <w:rsid w:val="00C54C7D"/>
    <w:rsid w:val="00C571C4"/>
    <w:rsid w:val="00C94A5B"/>
    <w:rsid w:val="00CA0B71"/>
    <w:rsid w:val="00CA3018"/>
    <w:rsid w:val="00CA39A3"/>
    <w:rsid w:val="00CC2550"/>
    <w:rsid w:val="00CC7D70"/>
    <w:rsid w:val="00D0779C"/>
    <w:rsid w:val="00D14CF2"/>
    <w:rsid w:val="00D579BA"/>
    <w:rsid w:val="00D86068"/>
    <w:rsid w:val="00DB0734"/>
    <w:rsid w:val="00DB1FDA"/>
    <w:rsid w:val="00DB3D85"/>
    <w:rsid w:val="00DC3A27"/>
    <w:rsid w:val="00DC5DC8"/>
    <w:rsid w:val="00DD5CA5"/>
    <w:rsid w:val="00DE5801"/>
    <w:rsid w:val="00E32EBC"/>
    <w:rsid w:val="00E55862"/>
    <w:rsid w:val="00ED45FB"/>
    <w:rsid w:val="00F005FB"/>
    <w:rsid w:val="00F0092F"/>
    <w:rsid w:val="00F1031A"/>
    <w:rsid w:val="00F12F08"/>
    <w:rsid w:val="00F14034"/>
    <w:rsid w:val="00F147E9"/>
    <w:rsid w:val="00F72158"/>
    <w:rsid w:val="00F84B30"/>
    <w:rsid w:val="00FD028A"/>
    <w:rsid w:val="00FF2A85"/>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64F869"/>
  <w15:docId w15:val="{2FDD62A2-7086-423F-A31C-C153BFDA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9A796CF7C7744F5A8565D2956FDEE40A"/>
        <w:category>
          <w:name w:val="Všeobecné"/>
          <w:gallery w:val="placeholder"/>
        </w:category>
        <w:types>
          <w:type w:val="bbPlcHdr"/>
        </w:types>
        <w:behaviors>
          <w:behavior w:val="content"/>
        </w:behaviors>
        <w:guid w:val="{7BA11306-11D8-4040-BFD9-97F3E30E4710}"/>
      </w:docPartPr>
      <w:docPartBody>
        <w:p w:rsidR="007E1FE9" w:rsidRDefault="00064E28" w:rsidP="00064E28">
          <w:pPr>
            <w:pStyle w:val="9A796CF7C7744F5A8565D2956FDEE40A"/>
          </w:pPr>
          <w:r w:rsidRPr="0037278C">
            <w:rPr>
              <w:rStyle w:val="Zstupntext"/>
            </w:rPr>
            <w:t>Vyberte položku.</w:t>
          </w:r>
        </w:p>
      </w:docPartBody>
    </w:docPart>
    <w:docPart>
      <w:docPartPr>
        <w:name w:val="AFF2C3C5CB68496685E03E24F7EE5867"/>
        <w:category>
          <w:name w:val="Všeobecné"/>
          <w:gallery w:val="placeholder"/>
        </w:category>
        <w:types>
          <w:type w:val="bbPlcHdr"/>
        </w:types>
        <w:behaviors>
          <w:behavior w:val="content"/>
        </w:behaviors>
        <w:guid w:val="{59235DD4-1BEA-4FB0-AFCC-9586D19A3834}"/>
      </w:docPartPr>
      <w:docPartBody>
        <w:p w:rsidR="007E1FE9" w:rsidRDefault="00064E28" w:rsidP="00064E28">
          <w:pPr>
            <w:pStyle w:val="AFF2C3C5CB68496685E03E24F7EE5867"/>
          </w:pPr>
          <w:r w:rsidRPr="0037278C">
            <w:rPr>
              <w:rStyle w:val="Zstupntext"/>
            </w:rPr>
            <w:t>Vyberte položku.</w:t>
          </w:r>
        </w:p>
      </w:docPartBody>
    </w:docPart>
    <w:docPart>
      <w:docPartPr>
        <w:name w:val="5A6F1E396F594C5F93660FE990D003F3"/>
        <w:category>
          <w:name w:val="Všeobecné"/>
          <w:gallery w:val="placeholder"/>
        </w:category>
        <w:types>
          <w:type w:val="bbPlcHdr"/>
        </w:types>
        <w:behaviors>
          <w:behavior w:val="content"/>
        </w:behaviors>
        <w:guid w:val="{8863BE10-775E-4B3F-BD75-8CAAFECCF611}"/>
      </w:docPartPr>
      <w:docPartBody>
        <w:p w:rsidR="007E1FE9" w:rsidRDefault="00064E28" w:rsidP="00064E28">
          <w:pPr>
            <w:pStyle w:val="5A6F1E396F594C5F93660FE990D003F3"/>
          </w:pPr>
          <w:r w:rsidRPr="0037278C">
            <w:rPr>
              <w:rStyle w:val="Zstupntext"/>
            </w:rPr>
            <w:t>Vyberte položku.</w:t>
          </w:r>
        </w:p>
      </w:docPartBody>
    </w:docPart>
    <w:docPart>
      <w:docPartPr>
        <w:name w:val="9329DE99E5934B5AA79AAD3AB7B9A647"/>
        <w:category>
          <w:name w:val="Všeobecné"/>
          <w:gallery w:val="placeholder"/>
        </w:category>
        <w:types>
          <w:type w:val="bbPlcHdr"/>
        </w:types>
        <w:behaviors>
          <w:behavior w:val="content"/>
        </w:behaviors>
        <w:guid w:val="{CE7D665E-B885-4D25-9618-6E7A0D60DCA5}"/>
      </w:docPartPr>
      <w:docPartBody>
        <w:p w:rsidR="007E1FE9" w:rsidRDefault="00064E28" w:rsidP="00064E28">
          <w:pPr>
            <w:pStyle w:val="9329DE99E5934B5AA79AAD3AB7B9A647"/>
          </w:pPr>
          <w:r w:rsidRPr="0037278C">
            <w:rPr>
              <w:rStyle w:val="Zstupntext"/>
            </w:rPr>
            <w:t>Vyberte položku.</w:t>
          </w:r>
        </w:p>
      </w:docPartBody>
    </w:docPart>
    <w:docPart>
      <w:docPartPr>
        <w:name w:val="E673D77073CD46178E73FD1B050609C1"/>
        <w:category>
          <w:name w:val="Všeobecné"/>
          <w:gallery w:val="placeholder"/>
        </w:category>
        <w:types>
          <w:type w:val="bbPlcHdr"/>
        </w:types>
        <w:behaviors>
          <w:behavior w:val="content"/>
        </w:behaviors>
        <w:guid w:val="{F55B7CE4-E753-4136-A9F5-46BF61FCE3ED}"/>
      </w:docPartPr>
      <w:docPartBody>
        <w:p w:rsidR="007E1FE9" w:rsidRDefault="00064E28" w:rsidP="00064E28">
          <w:pPr>
            <w:pStyle w:val="E673D77073CD46178E73FD1B050609C1"/>
          </w:pPr>
          <w:r w:rsidRPr="0037278C">
            <w:rPr>
              <w:rStyle w:val="Zstupntext"/>
            </w:rPr>
            <w:t>Vyberte položku.</w:t>
          </w:r>
        </w:p>
      </w:docPartBody>
    </w:docPart>
    <w:docPart>
      <w:docPartPr>
        <w:name w:val="0983CD7D92AA487780D6DA9B848B9F06"/>
        <w:category>
          <w:name w:val="Všeobecné"/>
          <w:gallery w:val="placeholder"/>
        </w:category>
        <w:types>
          <w:type w:val="bbPlcHdr"/>
        </w:types>
        <w:behaviors>
          <w:behavior w:val="content"/>
        </w:behaviors>
        <w:guid w:val="{D1BC9B4A-D517-40D5-A1BD-D96C8B903CA3}"/>
      </w:docPartPr>
      <w:docPartBody>
        <w:p w:rsidR="007E1FE9" w:rsidRDefault="00064E28" w:rsidP="00064E28">
          <w:pPr>
            <w:pStyle w:val="0983CD7D92AA487780D6DA9B848B9F06"/>
          </w:pPr>
          <w:r w:rsidRPr="0037278C">
            <w:rPr>
              <w:rStyle w:val="Zstupntext"/>
            </w:rPr>
            <w:t>Vyberte položku.</w:t>
          </w:r>
        </w:p>
      </w:docPartBody>
    </w:docPart>
    <w:docPart>
      <w:docPartPr>
        <w:name w:val="C222EE3AFA0A40F1BA0F81DDE68D51E2"/>
        <w:category>
          <w:name w:val="Všeobecné"/>
          <w:gallery w:val="placeholder"/>
        </w:category>
        <w:types>
          <w:type w:val="bbPlcHdr"/>
        </w:types>
        <w:behaviors>
          <w:behavior w:val="content"/>
        </w:behaviors>
        <w:guid w:val="{AC32FE15-E03E-4811-9C00-88A79832E8D4}"/>
      </w:docPartPr>
      <w:docPartBody>
        <w:p w:rsidR="007E1FE9" w:rsidRDefault="00064E28" w:rsidP="00064E28">
          <w:pPr>
            <w:pStyle w:val="C222EE3AFA0A40F1BA0F81DDE68D51E2"/>
          </w:pPr>
          <w:r w:rsidRPr="0037278C">
            <w:rPr>
              <w:rStyle w:val="Zstupntext"/>
            </w:rPr>
            <w:t>Vyberte položku.</w:t>
          </w:r>
        </w:p>
      </w:docPartBody>
    </w:docPart>
    <w:docPart>
      <w:docPartPr>
        <w:name w:val="BC2D31E849744C099CB5A38747734B03"/>
        <w:category>
          <w:name w:val="Všeobecné"/>
          <w:gallery w:val="placeholder"/>
        </w:category>
        <w:types>
          <w:type w:val="bbPlcHdr"/>
        </w:types>
        <w:behaviors>
          <w:behavior w:val="content"/>
        </w:behaviors>
        <w:guid w:val="{E4D41C42-451E-41AD-97DE-72600FA11F4B}"/>
      </w:docPartPr>
      <w:docPartBody>
        <w:p w:rsidR="007E1FE9" w:rsidRDefault="00064E28" w:rsidP="00064E28">
          <w:pPr>
            <w:pStyle w:val="BC2D31E849744C099CB5A38747734B03"/>
          </w:pPr>
          <w:r w:rsidRPr="0037278C">
            <w:rPr>
              <w:rStyle w:val="Zstupntext"/>
            </w:rPr>
            <w:t>Vyberte položku.</w:t>
          </w:r>
        </w:p>
      </w:docPartBody>
    </w:docPart>
    <w:docPart>
      <w:docPartPr>
        <w:name w:val="F484037ECDF54EE887DA97A6B606613D"/>
        <w:category>
          <w:name w:val="Všeobecné"/>
          <w:gallery w:val="placeholder"/>
        </w:category>
        <w:types>
          <w:type w:val="bbPlcHdr"/>
        </w:types>
        <w:behaviors>
          <w:behavior w:val="content"/>
        </w:behaviors>
        <w:guid w:val="{BB14C0D5-26BF-4CE6-8128-60ED3B2D32F5}"/>
      </w:docPartPr>
      <w:docPartBody>
        <w:p w:rsidR="007E1FE9" w:rsidRDefault="00064E28" w:rsidP="00064E28">
          <w:pPr>
            <w:pStyle w:val="F484037ECDF54EE887DA97A6B606613D"/>
          </w:pPr>
          <w:r w:rsidRPr="0037278C">
            <w:rPr>
              <w:rStyle w:val="Zstupntext"/>
            </w:rPr>
            <w:t>Vyberte položku.</w:t>
          </w:r>
        </w:p>
      </w:docPartBody>
    </w:docPart>
    <w:docPart>
      <w:docPartPr>
        <w:name w:val="4BEF6334FE394010B1164A2624C607E2"/>
        <w:category>
          <w:name w:val="Všeobecné"/>
          <w:gallery w:val="placeholder"/>
        </w:category>
        <w:types>
          <w:type w:val="bbPlcHdr"/>
        </w:types>
        <w:behaviors>
          <w:behavior w:val="content"/>
        </w:behaviors>
        <w:guid w:val="{8A2ECA2D-06D3-420A-B0A3-A90EC83E9EFC}"/>
      </w:docPartPr>
      <w:docPartBody>
        <w:p w:rsidR="007E1FE9" w:rsidRDefault="00064E28" w:rsidP="00064E28">
          <w:pPr>
            <w:pStyle w:val="4BEF6334FE394010B1164A2624C607E2"/>
          </w:pPr>
          <w:r w:rsidRPr="0037278C">
            <w:rPr>
              <w:rStyle w:val="Zstupntext"/>
            </w:rPr>
            <w:t>Vyberte položku.</w:t>
          </w:r>
        </w:p>
      </w:docPartBody>
    </w:docPart>
    <w:docPart>
      <w:docPartPr>
        <w:name w:val="D251FD40FCE94F938385821EB7FDA310"/>
        <w:category>
          <w:name w:val="Všeobecné"/>
          <w:gallery w:val="placeholder"/>
        </w:category>
        <w:types>
          <w:type w:val="bbPlcHdr"/>
        </w:types>
        <w:behaviors>
          <w:behavior w:val="content"/>
        </w:behaviors>
        <w:guid w:val="{F2D2866B-D392-43EF-8F5A-B35AEE9C1CD9}"/>
      </w:docPartPr>
      <w:docPartBody>
        <w:p w:rsidR="007E1FE9" w:rsidRDefault="00064E28" w:rsidP="00064E28">
          <w:pPr>
            <w:pStyle w:val="D251FD40FCE94F938385821EB7FDA310"/>
          </w:pPr>
          <w:r w:rsidRPr="0037278C">
            <w:rPr>
              <w:rStyle w:val="Zstupntext"/>
            </w:rPr>
            <w:t>Vyberte položku.</w:t>
          </w:r>
        </w:p>
      </w:docPartBody>
    </w:docPart>
    <w:docPart>
      <w:docPartPr>
        <w:name w:val="3218B31CFACA4197A09E1F81F87E1236"/>
        <w:category>
          <w:name w:val="Všeobecné"/>
          <w:gallery w:val="placeholder"/>
        </w:category>
        <w:types>
          <w:type w:val="bbPlcHdr"/>
        </w:types>
        <w:behaviors>
          <w:behavior w:val="content"/>
        </w:behaviors>
        <w:guid w:val="{2CA1B622-089F-47D4-BF2A-D206FA5C574C}"/>
      </w:docPartPr>
      <w:docPartBody>
        <w:p w:rsidR="00681EDA" w:rsidRDefault="00412BF1" w:rsidP="00412BF1">
          <w:pPr>
            <w:pStyle w:val="3218B31CFACA4197A09E1F81F87E1236"/>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30667"/>
    <w:rsid w:val="00064E28"/>
    <w:rsid w:val="000A0AAB"/>
    <w:rsid w:val="001531F8"/>
    <w:rsid w:val="00280637"/>
    <w:rsid w:val="003709D3"/>
    <w:rsid w:val="00372018"/>
    <w:rsid w:val="003A42BD"/>
    <w:rsid w:val="003D5873"/>
    <w:rsid w:val="00412BF1"/>
    <w:rsid w:val="004306E3"/>
    <w:rsid w:val="00492298"/>
    <w:rsid w:val="004B3767"/>
    <w:rsid w:val="004D74F0"/>
    <w:rsid w:val="004E1946"/>
    <w:rsid w:val="004F370C"/>
    <w:rsid w:val="0051086C"/>
    <w:rsid w:val="00577AE5"/>
    <w:rsid w:val="00587590"/>
    <w:rsid w:val="005C6A4A"/>
    <w:rsid w:val="006257B8"/>
    <w:rsid w:val="00641E8C"/>
    <w:rsid w:val="00681EDA"/>
    <w:rsid w:val="006B7C2C"/>
    <w:rsid w:val="00706594"/>
    <w:rsid w:val="007139CA"/>
    <w:rsid w:val="00756F6A"/>
    <w:rsid w:val="00764B0E"/>
    <w:rsid w:val="00773249"/>
    <w:rsid w:val="007755A0"/>
    <w:rsid w:val="007E1FE9"/>
    <w:rsid w:val="008333F7"/>
    <w:rsid w:val="00882C39"/>
    <w:rsid w:val="008C4614"/>
    <w:rsid w:val="00924B96"/>
    <w:rsid w:val="00A82FB7"/>
    <w:rsid w:val="00A85B5A"/>
    <w:rsid w:val="00B351EF"/>
    <w:rsid w:val="00BC2E5A"/>
    <w:rsid w:val="00C0230D"/>
    <w:rsid w:val="00C4158A"/>
    <w:rsid w:val="00CA633C"/>
    <w:rsid w:val="00CC6FFA"/>
    <w:rsid w:val="00CD05DF"/>
    <w:rsid w:val="00D77C82"/>
    <w:rsid w:val="00DC5BA3"/>
    <w:rsid w:val="00DE241F"/>
    <w:rsid w:val="00E067C1"/>
    <w:rsid w:val="00E62DBF"/>
    <w:rsid w:val="00EB1B6B"/>
    <w:rsid w:val="00FE1945"/>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B16E87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81EDA"/>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276B964C170C4D78B4E87EFE8E4D8096">
    <w:name w:val="276B964C170C4D78B4E87EFE8E4D8096"/>
    <w:rsid w:val="00A82FB7"/>
    <w:pPr>
      <w:spacing w:after="160" w:line="259" w:lineRule="auto"/>
    </w:pPr>
  </w:style>
  <w:style w:type="paragraph" w:customStyle="1" w:styleId="219C805FB280490F8FF4B4B5F817DB18">
    <w:name w:val="219C805FB280490F8FF4B4B5F817DB18"/>
    <w:rsid w:val="00A82FB7"/>
    <w:pPr>
      <w:spacing w:after="160" w:line="259" w:lineRule="auto"/>
    </w:pPr>
  </w:style>
  <w:style w:type="paragraph" w:customStyle="1" w:styleId="C72D35E8414947E6921941F149D28894">
    <w:name w:val="C72D35E8414947E6921941F149D28894"/>
    <w:rsid w:val="00A82FB7"/>
    <w:pPr>
      <w:spacing w:after="160" w:line="259" w:lineRule="auto"/>
    </w:pPr>
  </w:style>
  <w:style w:type="paragraph" w:customStyle="1" w:styleId="4492A80F48D8491F9151B7F1C8C4F0DD">
    <w:name w:val="4492A80F48D8491F9151B7F1C8C4F0DD"/>
    <w:rsid w:val="00A82FB7"/>
    <w:pPr>
      <w:spacing w:after="160" w:line="259" w:lineRule="auto"/>
    </w:pPr>
  </w:style>
  <w:style w:type="paragraph" w:customStyle="1" w:styleId="931CA39B04CD44D3A7A2320B19395613">
    <w:name w:val="931CA39B04CD44D3A7A2320B19395613"/>
    <w:rsid w:val="00A82FB7"/>
    <w:pPr>
      <w:spacing w:after="160" w:line="259" w:lineRule="auto"/>
    </w:pPr>
  </w:style>
  <w:style w:type="paragraph" w:customStyle="1" w:styleId="FD5A4042928F4416AAF33DF7A77C4C02">
    <w:name w:val="FD5A4042928F4416AAF33DF7A77C4C02"/>
    <w:rsid w:val="00A82FB7"/>
    <w:pPr>
      <w:spacing w:after="160" w:line="259" w:lineRule="auto"/>
    </w:pPr>
  </w:style>
  <w:style w:type="paragraph" w:customStyle="1" w:styleId="D0235395DAA54DDEAEF5987B358F5515">
    <w:name w:val="D0235395DAA54DDEAEF5987B358F5515"/>
    <w:rsid w:val="00A82FB7"/>
    <w:pPr>
      <w:spacing w:after="160" w:line="259" w:lineRule="auto"/>
    </w:pPr>
  </w:style>
  <w:style w:type="paragraph" w:customStyle="1" w:styleId="1CC61F9AACED432084DB17A6DE2881A4">
    <w:name w:val="1CC61F9AACED432084DB17A6DE2881A4"/>
    <w:rsid w:val="00A82FB7"/>
    <w:pPr>
      <w:spacing w:after="160" w:line="259" w:lineRule="auto"/>
    </w:pPr>
  </w:style>
  <w:style w:type="paragraph" w:customStyle="1" w:styleId="27DF1B33F51C4E42BFB42FCD7F9AD987">
    <w:name w:val="27DF1B33F51C4E42BFB42FCD7F9AD987"/>
    <w:rsid w:val="00A82FB7"/>
    <w:pPr>
      <w:spacing w:after="160" w:line="259" w:lineRule="auto"/>
    </w:pPr>
  </w:style>
  <w:style w:type="paragraph" w:customStyle="1" w:styleId="A0BDC43FB41F4E26B77DA088FB7D7B38">
    <w:name w:val="A0BDC43FB41F4E26B77DA088FB7D7B38"/>
    <w:rsid w:val="00A82FB7"/>
    <w:pPr>
      <w:spacing w:after="160" w:line="259" w:lineRule="auto"/>
    </w:pPr>
  </w:style>
  <w:style w:type="paragraph" w:customStyle="1" w:styleId="CFA77B41173F44F88B78ED2D653C753A">
    <w:name w:val="CFA77B41173F44F88B78ED2D653C753A"/>
    <w:rsid w:val="00A82FB7"/>
    <w:pPr>
      <w:spacing w:after="160" w:line="259" w:lineRule="auto"/>
    </w:pPr>
  </w:style>
  <w:style w:type="paragraph" w:customStyle="1" w:styleId="9830C4BAE1434995B4334E07664DE12A">
    <w:name w:val="9830C4BAE1434995B4334E07664DE12A"/>
    <w:rsid w:val="00A82FB7"/>
    <w:pPr>
      <w:spacing w:after="160" w:line="259" w:lineRule="auto"/>
    </w:pPr>
  </w:style>
  <w:style w:type="paragraph" w:customStyle="1" w:styleId="40F99EED34EC4ED1AB00F3D9DEDD08F1">
    <w:name w:val="40F99EED34EC4ED1AB00F3D9DEDD08F1"/>
    <w:rsid w:val="00064E28"/>
  </w:style>
  <w:style w:type="paragraph" w:customStyle="1" w:styleId="9425E7B064CF4A45B3832E1F269B8B8D">
    <w:name w:val="9425E7B064CF4A45B3832E1F269B8B8D"/>
    <w:rsid w:val="00064E28"/>
  </w:style>
  <w:style w:type="paragraph" w:customStyle="1" w:styleId="806A605EC70D44E0BE40285B653C9AA2">
    <w:name w:val="806A605EC70D44E0BE40285B653C9AA2"/>
    <w:rsid w:val="00064E28"/>
  </w:style>
  <w:style w:type="paragraph" w:customStyle="1" w:styleId="DEC9ED442175403F94AEB1D8A68AF612">
    <w:name w:val="DEC9ED442175403F94AEB1D8A68AF612"/>
    <w:rsid w:val="00064E28"/>
  </w:style>
  <w:style w:type="paragraph" w:customStyle="1" w:styleId="1A0E45D514DD476B81F8DF419ECFEBC7">
    <w:name w:val="1A0E45D514DD476B81F8DF419ECFEBC7"/>
    <w:rsid w:val="00064E28"/>
  </w:style>
  <w:style w:type="paragraph" w:customStyle="1" w:styleId="6C5446BD70CD4CA1AC0C0BAD4598C10D">
    <w:name w:val="6C5446BD70CD4CA1AC0C0BAD4598C10D"/>
    <w:rsid w:val="00064E28"/>
  </w:style>
  <w:style w:type="paragraph" w:customStyle="1" w:styleId="BEBD6EFC45174E3A90AE70FD2B92E186">
    <w:name w:val="BEBD6EFC45174E3A90AE70FD2B92E186"/>
    <w:rsid w:val="00064E28"/>
  </w:style>
  <w:style w:type="paragraph" w:customStyle="1" w:styleId="AC7284AC26CB46D5B965A9CB53E8B6A4">
    <w:name w:val="AC7284AC26CB46D5B965A9CB53E8B6A4"/>
    <w:rsid w:val="00064E28"/>
  </w:style>
  <w:style w:type="paragraph" w:customStyle="1" w:styleId="77B2857000BF42FABDED411AF8DA4E2C">
    <w:name w:val="77B2857000BF42FABDED411AF8DA4E2C"/>
    <w:rsid w:val="00064E28"/>
  </w:style>
  <w:style w:type="paragraph" w:customStyle="1" w:styleId="623956165CC64F5B9CA28642FDCA77C3">
    <w:name w:val="623956165CC64F5B9CA28642FDCA77C3"/>
    <w:rsid w:val="00064E28"/>
  </w:style>
  <w:style w:type="paragraph" w:customStyle="1" w:styleId="97C44961FCD2498AB2D7A90776A24EA7">
    <w:name w:val="97C44961FCD2498AB2D7A90776A24EA7"/>
    <w:rsid w:val="00064E28"/>
  </w:style>
  <w:style w:type="paragraph" w:customStyle="1" w:styleId="FE03679F26654FD39147C704434D5691">
    <w:name w:val="FE03679F26654FD39147C704434D5691"/>
    <w:rsid w:val="00064E28"/>
  </w:style>
  <w:style w:type="paragraph" w:customStyle="1" w:styleId="9A796CF7C7744F5A8565D2956FDEE40A">
    <w:name w:val="9A796CF7C7744F5A8565D2956FDEE40A"/>
    <w:rsid w:val="00064E28"/>
  </w:style>
  <w:style w:type="paragraph" w:customStyle="1" w:styleId="AFF2C3C5CB68496685E03E24F7EE5867">
    <w:name w:val="AFF2C3C5CB68496685E03E24F7EE5867"/>
    <w:rsid w:val="00064E28"/>
  </w:style>
  <w:style w:type="paragraph" w:customStyle="1" w:styleId="5A6F1E396F594C5F93660FE990D003F3">
    <w:name w:val="5A6F1E396F594C5F93660FE990D003F3"/>
    <w:rsid w:val="00064E28"/>
  </w:style>
  <w:style w:type="paragraph" w:customStyle="1" w:styleId="9329DE99E5934B5AA79AAD3AB7B9A647">
    <w:name w:val="9329DE99E5934B5AA79AAD3AB7B9A647"/>
    <w:rsid w:val="00064E28"/>
  </w:style>
  <w:style w:type="paragraph" w:customStyle="1" w:styleId="E673D77073CD46178E73FD1B050609C1">
    <w:name w:val="E673D77073CD46178E73FD1B050609C1"/>
    <w:rsid w:val="00064E28"/>
  </w:style>
  <w:style w:type="paragraph" w:customStyle="1" w:styleId="0983CD7D92AA487780D6DA9B848B9F06">
    <w:name w:val="0983CD7D92AA487780D6DA9B848B9F06"/>
    <w:rsid w:val="00064E28"/>
  </w:style>
  <w:style w:type="paragraph" w:customStyle="1" w:styleId="C222EE3AFA0A40F1BA0F81DDE68D51E2">
    <w:name w:val="C222EE3AFA0A40F1BA0F81DDE68D51E2"/>
    <w:rsid w:val="00064E28"/>
  </w:style>
  <w:style w:type="paragraph" w:customStyle="1" w:styleId="BC2D31E849744C099CB5A38747734B03">
    <w:name w:val="BC2D31E849744C099CB5A38747734B03"/>
    <w:rsid w:val="00064E28"/>
  </w:style>
  <w:style w:type="paragraph" w:customStyle="1" w:styleId="F484037ECDF54EE887DA97A6B606613D">
    <w:name w:val="F484037ECDF54EE887DA97A6B606613D"/>
    <w:rsid w:val="00064E28"/>
  </w:style>
  <w:style w:type="paragraph" w:customStyle="1" w:styleId="4BEF6334FE394010B1164A2624C607E2">
    <w:name w:val="4BEF6334FE394010B1164A2624C607E2"/>
    <w:rsid w:val="00064E28"/>
  </w:style>
  <w:style w:type="paragraph" w:customStyle="1" w:styleId="F4B411DFB814446B8564FA646B1150DA">
    <w:name w:val="F4B411DFB814446B8564FA646B1150DA"/>
    <w:rsid w:val="00064E28"/>
  </w:style>
  <w:style w:type="paragraph" w:customStyle="1" w:styleId="D251FD40FCE94F938385821EB7FDA310">
    <w:name w:val="D251FD40FCE94F938385821EB7FDA310"/>
    <w:rsid w:val="00064E28"/>
  </w:style>
  <w:style w:type="paragraph" w:customStyle="1" w:styleId="84197A78C4F24AC5B13A417C875AD9EA">
    <w:name w:val="84197A78C4F24AC5B13A417C875AD9EA"/>
    <w:rsid w:val="00924B96"/>
    <w:pPr>
      <w:spacing w:after="160" w:line="259" w:lineRule="auto"/>
    </w:pPr>
  </w:style>
  <w:style w:type="paragraph" w:customStyle="1" w:styleId="3218B31CFACA4197A09E1F81F87E1236">
    <w:name w:val="3218B31CFACA4197A09E1F81F87E1236"/>
    <w:rsid w:val="00412BF1"/>
    <w:pPr>
      <w:spacing w:after="160" w:line="259" w:lineRule="auto"/>
    </w:pPr>
  </w:style>
  <w:style w:type="paragraph" w:customStyle="1" w:styleId="5DE9F5A9B6E947718E137D3199230946">
    <w:name w:val="5DE9F5A9B6E947718E137D3199230946"/>
    <w:rsid w:val="00681EDA"/>
    <w:pPr>
      <w:spacing w:after="160" w:line="259" w:lineRule="auto"/>
    </w:pPr>
  </w:style>
  <w:style w:type="paragraph" w:customStyle="1" w:styleId="6170DCF23E2C49B1A4825AC1AC5D1083">
    <w:name w:val="6170DCF23E2C49B1A4825AC1AC5D1083"/>
    <w:rsid w:val="00681EDA"/>
    <w:pPr>
      <w:spacing w:after="160" w:line="259" w:lineRule="auto"/>
    </w:pPr>
  </w:style>
  <w:style w:type="paragraph" w:customStyle="1" w:styleId="3A51BD94B6C44CBB95C160B763FAE2FE">
    <w:name w:val="3A51BD94B6C44CBB95C160B763FAE2FE"/>
    <w:rsid w:val="00681EDA"/>
    <w:pPr>
      <w:spacing w:after="160" w:line="259" w:lineRule="auto"/>
    </w:pPr>
  </w:style>
  <w:style w:type="paragraph" w:customStyle="1" w:styleId="B823C6F2807B4EE8B7EBE87EB4719DE2">
    <w:name w:val="B823C6F2807B4EE8B7EBE87EB4719DE2"/>
    <w:rsid w:val="00681EDA"/>
    <w:pPr>
      <w:spacing w:after="160" w:line="259" w:lineRule="auto"/>
    </w:pPr>
  </w:style>
  <w:style w:type="paragraph" w:customStyle="1" w:styleId="19D57FB6FA3A4B2D9BA94B7C2BD3EB3F">
    <w:name w:val="19D57FB6FA3A4B2D9BA94B7C2BD3EB3F"/>
    <w:rsid w:val="00681EDA"/>
    <w:pPr>
      <w:spacing w:after="160" w:line="259" w:lineRule="auto"/>
    </w:pPr>
  </w:style>
  <w:style w:type="paragraph" w:customStyle="1" w:styleId="FE2F27B1CAB947FABE44A66FD51D6825">
    <w:name w:val="FE2F27B1CAB947FABE44A66FD51D6825"/>
    <w:rsid w:val="00681EDA"/>
    <w:pPr>
      <w:spacing w:after="160" w:line="259" w:lineRule="auto"/>
    </w:pPr>
  </w:style>
  <w:style w:type="paragraph" w:customStyle="1" w:styleId="C304E903AFA14A03830FFA7E3FDF7008">
    <w:name w:val="C304E903AFA14A03830FFA7E3FDF7008"/>
    <w:rsid w:val="00681EDA"/>
    <w:pPr>
      <w:spacing w:after="160" w:line="259" w:lineRule="auto"/>
    </w:pPr>
  </w:style>
  <w:style w:type="paragraph" w:customStyle="1" w:styleId="3FC3B1F0F6A34942850C45238568861C">
    <w:name w:val="3FC3B1F0F6A34942850C45238568861C"/>
    <w:rsid w:val="00681EDA"/>
    <w:pPr>
      <w:spacing w:after="160" w:line="259" w:lineRule="auto"/>
    </w:pPr>
  </w:style>
  <w:style w:type="paragraph" w:customStyle="1" w:styleId="1206216DEBB4471A84CE90AFCDA5B127">
    <w:name w:val="1206216DEBB4471A84CE90AFCDA5B127"/>
    <w:rsid w:val="00681EDA"/>
    <w:pPr>
      <w:spacing w:after="160" w:line="259" w:lineRule="auto"/>
    </w:pPr>
  </w:style>
  <w:style w:type="paragraph" w:customStyle="1" w:styleId="4C77F51986E34DAA93CD242AF1B0F8BA">
    <w:name w:val="4C77F51986E34DAA93CD242AF1B0F8BA"/>
    <w:rsid w:val="00681EDA"/>
    <w:pPr>
      <w:spacing w:after="160" w:line="259" w:lineRule="auto"/>
    </w:pPr>
  </w:style>
  <w:style w:type="paragraph" w:customStyle="1" w:styleId="D2DBFAABEB7D4A35AEA1547C3E75B23B">
    <w:name w:val="D2DBFAABEB7D4A35AEA1547C3E75B23B"/>
    <w:rsid w:val="00681EDA"/>
    <w:pPr>
      <w:spacing w:after="160" w:line="259" w:lineRule="auto"/>
    </w:pPr>
  </w:style>
  <w:style w:type="paragraph" w:customStyle="1" w:styleId="EACDF543FDFF46A2800E39C6D3881EE1">
    <w:name w:val="EACDF543FDFF46A2800E39C6D3881EE1"/>
    <w:rsid w:val="00681EDA"/>
    <w:pPr>
      <w:spacing w:after="160" w:line="259" w:lineRule="auto"/>
    </w:pPr>
  </w:style>
  <w:style w:type="paragraph" w:customStyle="1" w:styleId="984DE5A25A064C4F8874104E2B353746">
    <w:name w:val="984DE5A25A064C4F8874104E2B353746"/>
    <w:rsid w:val="00681EDA"/>
    <w:pPr>
      <w:spacing w:after="160" w:line="259" w:lineRule="auto"/>
    </w:pPr>
  </w:style>
  <w:style w:type="paragraph" w:customStyle="1" w:styleId="894667CE6B9F48ABB2B8EB3320CEBE29">
    <w:name w:val="894667CE6B9F48ABB2B8EB3320CEBE29"/>
    <w:rsid w:val="00681EDA"/>
    <w:pPr>
      <w:spacing w:after="160" w:line="259" w:lineRule="auto"/>
    </w:pPr>
  </w:style>
  <w:style w:type="paragraph" w:customStyle="1" w:styleId="B56076F51C6C4DE49AAE31D485AE6213">
    <w:name w:val="B56076F51C6C4DE49AAE31D485AE6213"/>
    <w:rsid w:val="00681EDA"/>
    <w:pPr>
      <w:spacing w:after="160" w:line="259" w:lineRule="auto"/>
    </w:pPr>
  </w:style>
  <w:style w:type="paragraph" w:customStyle="1" w:styleId="A5322240AD2D4CD78C8CCB13BAAF6067">
    <w:name w:val="A5322240AD2D4CD78C8CCB13BAAF6067"/>
    <w:rsid w:val="00681ED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BA2B6-1B86-41A2-A2FF-ECCFAC39F576}">
  <ds:schemaRefs>
    <ds:schemaRef ds:uri="http://schemas.microsoft.com/sharepoint/v3/contenttype/forms"/>
  </ds:schemaRefs>
</ds:datastoreItem>
</file>

<file path=customXml/itemProps2.xml><?xml version="1.0" encoding="utf-8"?>
<ds:datastoreItem xmlns:ds="http://schemas.openxmlformats.org/officeDocument/2006/customXml" ds:itemID="{FCBBC3E6-D6E3-4B0F-8D07-768CB9A86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4DEC48D-82AF-48F7-9C2E-FFE054D512AE}">
  <ds:schemaRefs>
    <ds:schemaRef ds:uri="http://schemas.openxmlformats.org/package/2006/metadata/core-properties"/>
    <ds:schemaRef ds:uri="http://purl.org/dc/terms/"/>
    <ds:schemaRef ds:uri="http://purl.org/dc/elements/1.1/"/>
    <ds:schemaRef ds:uri="http://schemas.microsoft.com/office/infopath/2007/PartnerControls"/>
    <ds:schemaRef ds:uri="http://www.w3.org/XML/1998/namespace"/>
    <ds:schemaRef ds:uri="http://purl.org/dc/dcmitype/"/>
    <ds:schemaRef ds:uri="http://schemas.microsoft.com/office/2006/documentManagement/types"/>
    <ds:schemaRef ds:uri="http://schemas.microsoft.com/office/2006/metadata/properties"/>
  </ds:schemaRefs>
</ds:datastoreItem>
</file>

<file path=customXml/itemProps4.xml><?xml version="1.0" encoding="utf-8"?>
<ds:datastoreItem xmlns:ds="http://schemas.openxmlformats.org/officeDocument/2006/customXml" ds:itemID="{15C15A8D-02B6-4974-9C1D-9725D48AD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6</Pages>
  <Words>676</Words>
  <Characters>3857</Characters>
  <Application>Microsoft Office Word</Application>
  <DocSecurity>0</DocSecurity>
  <Lines>32</Lines>
  <Paragraphs>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20</cp:revision>
  <cp:lastPrinted>2015-03-19T16:14:00Z</cp:lastPrinted>
  <dcterms:created xsi:type="dcterms:W3CDTF">2015-10-09T07:25:00Z</dcterms:created>
  <dcterms:modified xsi:type="dcterms:W3CDTF">2017-11-03T09:18:00Z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